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6ACBF94F" w:rsidR="00B00E10" w:rsidRDefault="00B00E10" w:rsidP="00B00E10">
      <w:pPr>
        <w:jc w:val="center"/>
        <w:rPr>
          <w:rFonts w:eastAsia="Times New Roman"/>
          <w:b/>
          <w:sz w:val="24"/>
          <w:szCs w:val="24"/>
          <w:lang w:eastAsia="pl-PL"/>
        </w:rPr>
      </w:pPr>
    </w:p>
    <w:p w14:paraId="41B215B0" w14:textId="77777777" w:rsidR="00D64873" w:rsidRPr="00D64873" w:rsidRDefault="002A10F2" w:rsidP="00D64873">
      <w:pPr>
        <w:jc w:val="center"/>
        <w:rPr>
          <w:rFonts w:eastAsia="Times New Roman"/>
          <w:b/>
          <w:iCs/>
          <w:sz w:val="28"/>
          <w:szCs w:val="28"/>
          <w:lang w:eastAsia="pl-PL"/>
        </w:rPr>
      </w:pPr>
      <w:r w:rsidRPr="002A10F2">
        <w:rPr>
          <w:rFonts w:eastAsia="Times New Roman"/>
          <w:b/>
          <w:sz w:val="28"/>
          <w:szCs w:val="28"/>
          <w:lang w:eastAsia="pl-PL"/>
        </w:rPr>
        <w:t xml:space="preserve">КРИТЕРИИ И МЕТОДОЛОГИЯ ЗА ОЦЕНКА НА ПРОЕКТНИ ПРЕДЛОЖЕНИЯ ПО ПРОЦЕДУРА </w:t>
      </w:r>
      <w:r w:rsidR="00D64873" w:rsidRPr="00D64873">
        <w:rPr>
          <w:rFonts w:eastAsia="Times New Roman"/>
          <w:b/>
          <w:sz w:val="28"/>
          <w:szCs w:val="28"/>
          <w:lang w:eastAsia="pl-PL"/>
        </w:rPr>
        <w:t>ЧРЕЗ ПОДБОР НА ПРОЕКТНИ ПРЕДЛОЖЕНИЯ “ПОДКРЕПА ЗА УЧЕНИЦИ С ТАЛАНТИ”</w:t>
      </w:r>
    </w:p>
    <w:p w14:paraId="50C706C9" w14:textId="67F6DF1F" w:rsidR="002A10F2" w:rsidRPr="002A10F2" w:rsidRDefault="002A10F2" w:rsidP="002A10F2">
      <w:pPr>
        <w:jc w:val="center"/>
        <w:rPr>
          <w:rFonts w:eastAsia="Times New Roman"/>
          <w:b/>
          <w:sz w:val="28"/>
          <w:szCs w:val="28"/>
          <w:lang w:eastAsia="pl-PL"/>
        </w:rPr>
      </w:pPr>
    </w:p>
    <w:p w14:paraId="7E5C3A43" w14:textId="77777777" w:rsidR="002A10F2" w:rsidRPr="002A10F2" w:rsidRDefault="002A10F2" w:rsidP="002A10F2">
      <w:pPr>
        <w:jc w:val="center"/>
        <w:rPr>
          <w:rFonts w:eastAsia="Times New Roman"/>
          <w:b/>
          <w:sz w:val="28"/>
          <w:szCs w:val="28"/>
          <w:lang w:eastAsia="pl-PL"/>
        </w:rPr>
      </w:pPr>
    </w:p>
    <w:p w14:paraId="33341619" w14:textId="77777777" w:rsidR="002A10F2" w:rsidRPr="002A10F2" w:rsidRDefault="002A10F2" w:rsidP="002A10F2">
      <w:pPr>
        <w:spacing w:after="120"/>
        <w:jc w:val="both"/>
        <w:rPr>
          <w:rFonts w:eastAsia="Times New Roman"/>
          <w:b/>
          <w:bCs/>
          <w:color w:val="000000"/>
          <w:sz w:val="24"/>
          <w:szCs w:val="24"/>
        </w:rPr>
      </w:pPr>
      <w:r w:rsidRPr="002A10F2">
        <w:rPr>
          <w:rFonts w:eastAsia="Times New Roman"/>
          <w:b/>
          <w:bCs/>
          <w:color w:val="000000"/>
          <w:sz w:val="24"/>
          <w:szCs w:val="24"/>
        </w:rPr>
        <w:t>I.</w:t>
      </w:r>
      <w:r w:rsidRPr="002A10F2">
        <w:rPr>
          <w:rFonts w:eastAsia="Times New Roman"/>
          <w:b/>
          <w:bCs/>
          <w:color w:val="000000"/>
          <w:sz w:val="24"/>
          <w:szCs w:val="24"/>
        </w:rPr>
        <w:tab/>
        <w:t>ОБЩА ИНФОРМАЦИЯ:</w:t>
      </w:r>
    </w:p>
    <w:p w14:paraId="63A51DC6" w14:textId="77777777" w:rsidR="00D64873" w:rsidRPr="00D64873" w:rsidRDefault="00D64873" w:rsidP="00D64873">
      <w:pPr>
        <w:ind w:firstLine="709"/>
        <w:jc w:val="both"/>
        <w:rPr>
          <w:rFonts w:eastAsia="Times New Roman"/>
          <w:sz w:val="24"/>
          <w:szCs w:val="24"/>
          <w:lang w:eastAsia="en-US"/>
        </w:rPr>
      </w:pPr>
      <w:r w:rsidRPr="00D64873">
        <w:rPr>
          <w:rFonts w:eastAsia="Times New Roman"/>
          <w:sz w:val="24"/>
          <w:szCs w:val="24"/>
          <w:lang w:eastAsia="en-US"/>
        </w:rPr>
        <w:t>Оценката на проектните предложения по тази процедура се извършва в съответствие с Глава трета „Предоставяне на безвъзмездна финансова помощ”, Раздел I. „Общи положения“ и Раздел II. „Предоставяне на безвъзмездна финансова помощ чрез подбор“ от Закона за управление на средствата от Европейските фондове при споделено управление (ЗУСЕФСУ),</w:t>
      </w:r>
      <w:r w:rsidRPr="00D64873">
        <w:rPr>
          <w:rFonts w:eastAsia="Times New Roman"/>
          <w:sz w:val="24"/>
        </w:rPr>
        <w:t xml:space="preserve"> </w:t>
      </w:r>
      <w:r w:rsidRPr="00D64873">
        <w:rPr>
          <w:rFonts w:eastAsia="Times New Roman"/>
          <w:sz w:val="24"/>
          <w:szCs w:val="24"/>
          <w:lang w:eastAsia="en-US"/>
        </w:rPr>
        <w:t>глава втора „Правила за оценяване на проектни предложения“, раздел I „Оценяване на проектни предложения чрез подбор“ от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и тази Методология.</w:t>
      </w:r>
    </w:p>
    <w:p w14:paraId="50742758"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Съгласно чл. 29, ал. 2 от ЗУСЕФСУ при процедура чрез подбор се извършва:</w:t>
      </w:r>
    </w:p>
    <w:p w14:paraId="131642D3"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1. оценяване на всяко проектно предложение, което включва:</w:t>
      </w:r>
    </w:p>
    <w:p w14:paraId="580E42B0" w14:textId="77777777" w:rsidR="00D64873" w:rsidRPr="00D64873" w:rsidRDefault="00D64873" w:rsidP="00D64873">
      <w:pPr>
        <w:spacing w:after="120"/>
        <w:ind w:left="709" w:firstLine="709"/>
        <w:jc w:val="both"/>
        <w:rPr>
          <w:rFonts w:eastAsia="Times New Roman"/>
          <w:sz w:val="24"/>
          <w:szCs w:val="24"/>
          <w:lang w:eastAsia="en-US"/>
        </w:rPr>
      </w:pPr>
      <w:r w:rsidRPr="00D64873">
        <w:rPr>
          <w:rFonts w:eastAsia="Times New Roman"/>
          <w:sz w:val="24"/>
          <w:szCs w:val="24"/>
          <w:lang w:eastAsia="en-US"/>
        </w:rPr>
        <w:t xml:space="preserve"> а) оценка на административното съответствие и допустимостта;</w:t>
      </w:r>
    </w:p>
    <w:p w14:paraId="36212FF5" w14:textId="77777777" w:rsidR="00D64873" w:rsidRPr="00D64873" w:rsidRDefault="00D64873" w:rsidP="00D64873">
      <w:pPr>
        <w:spacing w:after="120"/>
        <w:ind w:left="709" w:firstLine="709"/>
        <w:jc w:val="both"/>
        <w:rPr>
          <w:rFonts w:eastAsia="Times New Roman"/>
          <w:sz w:val="24"/>
          <w:szCs w:val="24"/>
          <w:lang w:eastAsia="en-US"/>
        </w:rPr>
      </w:pPr>
      <w:r w:rsidRPr="00D64873">
        <w:rPr>
          <w:rFonts w:eastAsia="Times New Roman"/>
          <w:sz w:val="24"/>
          <w:szCs w:val="24"/>
          <w:lang w:eastAsia="en-US"/>
        </w:rPr>
        <w:t xml:space="preserve"> б) техническа и финансова оценка;</w:t>
      </w:r>
    </w:p>
    <w:p w14:paraId="32399190"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2. класиране на одобрените проектни предложения в низходящ ред;</w:t>
      </w:r>
    </w:p>
    <w:p w14:paraId="659206B2" w14:textId="77777777" w:rsidR="00D64873" w:rsidRPr="00D64873" w:rsidRDefault="00D64873" w:rsidP="00D64873">
      <w:pPr>
        <w:spacing w:before="120"/>
        <w:ind w:firstLine="709"/>
        <w:jc w:val="both"/>
        <w:rPr>
          <w:rFonts w:eastAsia="Times New Roman"/>
          <w:sz w:val="24"/>
          <w:szCs w:val="24"/>
          <w:lang w:eastAsia="en-US"/>
        </w:rPr>
      </w:pPr>
      <w:r w:rsidRPr="00D64873">
        <w:rPr>
          <w:rFonts w:eastAsia="Times New Roman"/>
          <w:sz w:val="24"/>
          <w:szCs w:val="24"/>
          <w:lang w:eastAsia="en-US"/>
        </w:rPr>
        <w:t>3. определяне на проектни предложения, за които се предоставя финансиране.</w:t>
      </w:r>
    </w:p>
    <w:p w14:paraId="2E17BC26" w14:textId="77777777" w:rsidR="00D64873" w:rsidRPr="00D64873" w:rsidRDefault="00D64873" w:rsidP="00D64873">
      <w:pPr>
        <w:spacing w:before="120"/>
        <w:ind w:firstLine="709"/>
        <w:jc w:val="both"/>
        <w:rPr>
          <w:rFonts w:eastAsia="Times New Roman"/>
          <w:sz w:val="24"/>
          <w:szCs w:val="24"/>
          <w:lang w:eastAsia="en-US"/>
        </w:rPr>
      </w:pPr>
      <w:r w:rsidRPr="00D64873">
        <w:rPr>
          <w:rFonts w:eastAsia="Times New Roman"/>
          <w:sz w:val="24"/>
          <w:szCs w:val="24"/>
          <w:lang w:eastAsia="en-US"/>
        </w:rPr>
        <w:t xml:space="preserve">Оценката на административното съответствие и допустимостта на проектните предложения се извършва по критериите, посочени в </w:t>
      </w:r>
      <w:r w:rsidRPr="00D64873">
        <w:rPr>
          <w:rFonts w:eastAsia="Times New Roman"/>
          <w:b/>
          <w:bCs/>
          <w:sz w:val="24"/>
          <w:szCs w:val="24"/>
          <w:lang w:eastAsia="en-US"/>
        </w:rPr>
        <w:t>раздел 1 „Критерии за оценка на административното съответствие и допустимостта“</w:t>
      </w:r>
      <w:r w:rsidRPr="00D64873">
        <w:rPr>
          <w:rFonts w:eastAsia="Times New Roman"/>
          <w:sz w:val="24"/>
          <w:szCs w:val="24"/>
          <w:lang w:eastAsia="en-US"/>
        </w:rPr>
        <w:t xml:space="preserve"> от тази методология, които се отбелязват с „ДА“, „НЕ“ или „НП“ (не е приложимо).</w:t>
      </w:r>
    </w:p>
    <w:p w14:paraId="5F99BD58"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Съгласно чл. 34, ал. 1 и ал. 2 от ЗУСЕФСУ</w:t>
      </w:r>
      <w:r w:rsidRPr="00D64873">
        <w:rPr>
          <w:rFonts w:eastAsia="Times New Roman"/>
          <w:sz w:val="24"/>
        </w:rPr>
        <w:t xml:space="preserve"> </w:t>
      </w:r>
      <w:r w:rsidRPr="00D64873">
        <w:rPr>
          <w:rFonts w:eastAsia="Times New Roman"/>
          <w:sz w:val="24"/>
          <w:szCs w:val="24"/>
          <w:lang w:eastAsia="en-US"/>
        </w:rPr>
        <w:t>и чл. 19, ал. 2 и ал. 3 от ПМС № 23/2023 г., въз основа на извършената проверка за административно съответствие и допустимост назначената от ръководителя на управляващия орган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съответната програма и в ИСУН, а за недопускането се съобщава на всеки от кандидатите, включени в него</w:t>
      </w:r>
      <w:r w:rsidRPr="00D64873">
        <w:rPr>
          <w:rFonts w:eastAsia="Times New Roman"/>
          <w:sz w:val="24"/>
        </w:rPr>
        <w:t xml:space="preserve"> </w:t>
      </w:r>
      <w:r w:rsidRPr="00D64873">
        <w:rPr>
          <w:rFonts w:eastAsia="Times New Roman"/>
          <w:sz w:val="24"/>
          <w:szCs w:val="24"/>
          <w:lang w:eastAsia="en-US"/>
        </w:rPr>
        <w:t xml:space="preserve">по реда на чл. 22, ал. 3 от ЗУСЕФСУ. Когато при описаната проверка се установи липса на документ/и и/или друга нередовност, комисията изпраща на кандидата уведомление за установените </w:t>
      </w:r>
      <w:proofErr w:type="spellStart"/>
      <w:r w:rsidRPr="00D64873">
        <w:rPr>
          <w:rFonts w:eastAsia="Times New Roman"/>
          <w:sz w:val="24"/>
          <w:szCs w:val="24"/>
          <w:lang w:eastAsia="en-US"/>
        </w:rPr>
        <w:t>нередовности</w:t>
      </w:r>
      <w:proofErr w:type="spellEnd"/>
      <w:r w:rsidRPr="00D64873">
        <w:rPr>
          <w:rFonts w:eastAsia="Times New Roman"/>
          <w:sz w:val="24"/>
          <w:szCs w:val="24"/>
          <w:lang w:eastAsia="en-US"/>
        </w:rPr>
        <w:t xml:space="preserve"> и определя разумен срок за тяхното отстраняване, който не може да бъде по-кратък от една седмица. Уведомлението съдържа и информация, че </w:t>
      </w:r>
      <w:proofErr w:type="spellStart"/>
      <w:r w:rsidRPr="00D64873">
        <w:rPr>
          <w:rFonts w:eastAsia="Times New Roman"/>
          <w:sz w:val="24"/>
          <w:szCs w:val="24"/>
          <w:lang w:eastAsia="en-US"/>
        </w:rPr>
        <w:t>неотстраняването</w:t>
      </w:r>
      <w:proofErr w:type="spellEnd"/>
      <w:r w:rsidRPr="00D64873">
        <w:rPr>
          <w:rFonts w:eastAsia="Times New Roman"/>
          <w:sz w:val="24"/>
          <w:szCs w:val="24"/>
          <w:lang w:eastAsia="en-US"/>
        </w:rPr>
        <w:t xml:space="preserve"> на </w:t>
      </w:r>
      <w:proofErr w:type="spellStart"/>
      <w:r w:rsidRPr="00D64873">
        <w:rPr>
          <w:rFonts w:eastAsia="Times New Roman"/>
          <w:sz w:val="24"/>
          <w:szCs w:val="24"/>
          <w:lang w:eastAsia="en-US"/>
        </w:rPr>
        <w:t>нередовностите</w:t>
      </w:r>
      <w:proofErr w:type="spellEnd"/>
      <w:r w:rsidRPr="00D64873">
        <w:rPr>
          <w:rFonts w:eastAsia="Times New Roman"/>
          <w:sz w:val="24"/>
          <w:szCs w:val="24"/>
          <w:lang w:eastAsia="en-US"/>
        </w:rPr>
        <w:t xml:space="preserve"> в срок може да доведе до прекратяване на производството по отношение на кандидата. Отстраняването на </w:t>
      </w:r>
      <w:proofErr w:type="spellStart"/>
      <w:r w:rsidRPr="00D64873">
        <w:rPr>
          <w:rFonts w:eastAsia="Times New Roman"/>
          <w:sz w:val="24"/>
          <w:szCs w:val="24"/>
          <w:lang w:eastAsia="en-US"/>
        </w:rPr>
        <w:t>нередовностите</w:t>
      </w:r>
      <w:proofErr w:type="spellEnd"/>
      <w:r w:rsidRPr="00D64873">
        <w:rPr>
          <w:rFonts w:eastAsia="Times New Roman"/>
          <w:sz w:val="24"/>
          <w:szCs w:val="24"/>
          <w:lang w:eastAsia="en-US"/>
        </w:rPr>
        <w:t xml:space="preserve"> не може да води до подобряване на качеството на проектното предложение.</w:t>
      </w:r>
    </w:p>
    <w:p w14:paraId="2801B402"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 xml:space="preserve">Техническата и финансова оценка (ТФО) на проектните предложения се извършва по критериите, посочени </w:t>
      </w:r>
      <w:r w:rsidRPr="00D64873">
        <w:rPr>
          <w:rFonts w:eastAsia="Times New Roman"/>
          <w:b/>
          <w:bCs/>
          <w:sz w:val="24"/>
          <w:szCs w:val="24"/>
          <w:lang w:eastAsia="en-US"/>
        </w:rPr>
        <w:t xml:space="preserve">в раздел 2 </w:t>
      </w:r>
      <w:bookmarkStart w:id="0" w:name="_Hlk173313638"/>
      <w:r w:rsidRPr="00D64873">
        <w:rPr>
          <w:rFonts w:eastAsia="Times New Roman"/>
          <w:b/>
          <w:bCs/>
          <w:sz w:val="24"/>
          <w:szCs w:val="24"/>
          <w:lang w:eastAsia="en-US"/>
        </w:rPr>
        <w:t>„Критерии за техническа и финансова оценка“</w:t>
      </w:r>
      <w:r w:rsidRPr="00D64873">
        <w:rPr>
          <w:rFonts w:eastAsia="Times New Roman"/>
          <w:sz w:val="24"/>
          <w:szCs w:val="24"/>
          <w:lang w:eastAsia="en-US"/>
        </w:rPr>
        <w:t xml:space="preserve"> </w:t>
      </w:r>
      <w:bookmarkEnd w:id="0"/>
      <w:r w:rsidRPr="00D64873">
        <w:rPr>
          <w:rFonts w:eastAsia="Times New Roman"/>
          <w:sz w:val="24"/>
          <w:szCs w:val="24"/>
          <w:lang w:eastAsia="en-US"/>
        </w:rPr>
        <w:t>от настоящата методология</w:t>
      </w:r>
      <w:r w:rsidRPr="00D64873">
        <w:rPr>
          <w:rFonts w:eastAsia="Times New Roman"/>
          <w:sz w:val="24"/>
        </w:rPr>
        <w:t xml:space="preserve"> </w:t>
      </w:r>
      <w:r w:rsidRPr="00D64873">
        <w:rPr>
          <w:rFonts w:eastAsia="Times New Roman"/>
          <w:sz w:val="24"/>
          <w:szCs w:val="24"/>
          <w:lang w:eastAsia="en-US"/>
        </w:rPr>
        <w:t>и по реда на чл. 20 от ПМС № 23/2023 г., като включва следните групи на оценка:</w:t>
      </w:r>
    </w:p>
    <w:p w14:paraId="64637ECD" w14:textId="77777777" w:rsidR="00D64873" w:rsidRPr="00D64873" w:rsidRDefault="00D64873" w:rsidP="00D64873">
      <w:pPr>
        <w:numPr>
          <w:ilvl w:val="0"/>
          <w:numId w:val="2"/>
        </w:numPr>
        <w:spacing w:after="120"/>
        <w:ind w:left="714" w:hanging="357"/>
        <w:jc w:val="both"/>
        <w:rPr>
          <w:rFonts w:eastAsia="Times New Roman"/>
          <w:sz w:val="24"/>
          <w:szCs w:val="24"/>
          <w:lang w:eastAsia="en-US"/>
        </w:rPr>
      </w:pPr>
      <w:bookmarkStart w:id="1" w:name="_Hlk202173427"/>
      <w:r w:rsidRPr="00D64873">
        <w:rPr>
          <w:rFonts w:eastAsia="Times New Roman"/>
          <w:sz w:val="24"/>
          <w:szCs w:val="24"/>
          <w:lang w:eastAsia="fr-FR"/>
        </w:rPr>
        <w:t>КАЧЕСТВО НА СЪОТВЕТСТВИЕТО</w:t>
      </w:r>
      <w:r w:rsidRPr="00D64873">
        <w:rPr>
          <w:rFonts w:eastAsia="Times New Roman"/>
          <w:sz w:val="24"/>
          <w:szCs w:val="24"/>
          <w:lang w:eastAsia="en-US"/>
        </w:rPr>
        <w:t>;</w:t>
      </w:r>
    </w:p>
    <w:p w14:paraId="580462A7" w14:textId="77777777" w:rsidR="00D64873" w:rsidRPr="00D64873" w:rsidRDefault="00D64873" w:rsidP="00D64873">
      <w:pPr>
        <w:numPr>
          <w:ilvl w:val="0"/>
          <w:numId w:val="2"/>
        </w:numPr>
        <w:spacing w:after="120"/>
        <w:jc w:val="both"/>
        <w:rPr>
          <w:rFonts w:eastAsia="Times New Roman"/>
          <w:sz w:val="24"/>
          <w:szCs w:val="24"/>
          <w:lang w:eastAsia="en-US"/>
        </w:rPr>
      </w:pPr>
      <w:r w:rsidRPr="00D64873">
        <w:rPr>
          <w:rFonts w:eastAsia="Times New Roman"/>
          <w:sz w:val="24"/>
          <w:szCs w:val="24"/>
          <w:lang w:eastAsia="en-US"/>
        </w:rPr>
        <w:lastRenderedPageBreak/>
        <w:t>ОЦЕНКА НА ЦЕЛЕВИТЕ ГРУПИ;</w:t>
      </w:r>
    </w:p>
    <w:p w14:paraId="3B4974E3" w14:textId="77777777" w:rsidR="00D64873" w:rsidRPr="00D64873" w:rsidRDefault="00D64873" w:rsidP="00D64873">
      <w:pPr>
        <w:numPr>
          <w:ilvl w:val="0"/>
          <w:numId w:val="2"/>
        </w:numPr>
        <w:spacing w:after="120"/>
        <w:jc w:val="both"/>
        <w:rPr>
          <w:rFonts w:eastAsia="Times New Roman"/>
          <w:sz w:val="24"/>
          <w:szCs w:val="24"/>
          <w:lang w:eastAsia="en-US"/>
        </w:rPr>
      </w:pPr>
      <w:bookmarkStart w:id="2" w:name="_Hlk192074980"/>
      <w:r w:rsidRPr="00D64873">
        <w:rPr>
          <w:rFonts w:eastAsia="Times New Roman"/>
          <w:sz w:val="24"/>
          <w:szCs w:val="24"/>
          <w:lang w:eastAsia="en-US"/>
        </w:rPr>
        <w:t>УСТОЙЧИВОСТ</w:t>
      </w:r>
      <w:bookmarkEnd w:id="2"/>
      <w:r w:rsidRPr="00D64873">
        <w:rPr>
          <w:rFonts w:eastAsia="Times New Roman"/>
          <w:sz w:val="24"/>
          <w:szCs w:val="24"/>
          <w:lang w:eastAsia="en-US"/>
        </w:rPr>
        <w:t>;</w:t>
      </w:r>
    </w:p>
    <w:p w14:paraId="0C16089A" w14:textId="77777777" w:rsidR="00D64873" w:rsidRPr="00D64873" w:rsidRDefault="00D64873" w:rsidP="00D64873">
      <w:pPr>
        <w:numPr>
          <w:ilvl w:val="0"/>
          <w:numId w:val="2"/>
        </w:numPr>
        <w:spacing w:after="120"/>
        <w:jc w:val="both"/>
        <w:rPr>
          <w:rFonts w:eastAsia="Times New Roman"/>
          <w:sz w:val="24"/>
          <w:szCs w:val="24"/>
          <w:lang w:eastAsia="en-US"/>
        </w:rPr>
      </w:pPr>
      <w:r w:rsidRPr="00D64873">
        <w:rPr>
          <w:rFonts w:eastAsia="Times New Roman"/>
          <w:sz w:val="24"/>
          <w:szCs w:val="24"/>
          <w:lang w:eastAsia="en-US"/>
        </w:rPr>
        <w:t>РЕГИОНАЛНА ПРИОРИТИЗАЦИЯ;</w:t>
      </w:r>
    </w:p>
    <w:p w14:paraId="4454B125" w14:textId="77777777" w:rsidR="00D64873" w:rsidRPr="00D64873" w:rsidRDefault="00D64873" w:rsidP="00D64873">
      <w:pPr>
        <w:numPr>
          <w:ilvl w:val="0"/>
          <w:numId w:val="2"/>
        </w:numPr>
        <w:spacing w:after="120"/>
        <w:jc w:val="both"/>
        <w:rPr>
          <w:rFonts w:eastAsia="Times New Roman"/>
          <w:sz w:val="24"/>
          <w:szCs w:val="24"/>
          <w:lang w:eastAsia="en-US"/>
        </w:rPr>
      </w:pPr>
      <w:r w:rsidRPr="00D64873">
        <w:rPr>
          <w:rFonts w:eastAsia="Times New Roman"/>
          <w:sz w:val="24"/>
          <w:szCs w:val="24"/>
          <w:lang w:eastAsia="en-US"/>
        </w:rPr>
        <w:t xml:space="preserve">БЮДЖЕТ. </w:t>
      </w:r>
    </w:p>
    <w:bookmarkEnd w:id="1"/>
    <w:p w14:paraId="001CB0F0"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Всяка група на оценка включва между един и повече критерии. Оценката на проектното предложение по всяка една от групите на оценка се получава като сума от получения брой точки по съответните критерии. Всяка група на оценка има различна тежест при формиране на общата оценка на проектното предложение. Максималният брой точки, който може да получи едно проектно предложение в ИСУН, е 100 точки.</w:t>
      </w:r>
    </w:p>
    <w:p w14:paraId="67BC8827"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b/>
          <w:sz w:val="24"/>
          <w:szCs w:val="24"/>
          <w:lang w:eastAsia="en-US"/>
        </w:rPr>
        <w:t>За да бъде предложено за финансиране едно проектно предложение, общата крайна оценка, получена на етап техническа и финансова оценка, трябва да е равна на или по-голяма от 33 точки.</w:t>
      </w:r>
      <w:r w:rsidRPr="00D64873">
        <w:rPr>
          <w:rFonts w:eastAsia="Times New Roman"/>
          <w:sz w:val="24"/>
          <w:szCs w:val="24"/>
          <w:lang w:eastAsia="en-US"/>
        </w:rPr>
        <w:t xml:space="preserve"> В случай че две или повече проектни предложения имат еднакви общи крайни точки, проектните предложения ще бъдат подреждани в низходящ ред по следните критерии в посочената последователност:</w:t>
      </w:r>
    </w:p>
    <w:p w14:paraId="46C03D60" w14:textId="77777777" w:rsidR="00D64873" w:rsidRPr="00D64873" w:rsidRDefault="00D64873" w:rsidP="00D64873">
      <w:pPr>
        <w:numPr>
          <w:ilvl w:val="0"/>
          <w:numId w:val="3"/>
        </w:numPr>
        <w:autoSpaceDE w:val="0"/>
        <w:autoSpaceDN w:val="0"/>
        <w:adjustRightInd w:val="0"/>
        <w:spacing w:after="120"/>
        <w:rPr>
          <w:rFonts w:eastAsia="Times New Roman"/>
          <w:sz w:val="24"/>
          <w:szCs w:val="24"/>
          <w:lang w:eastAsia="en-US"/>
        </w:rPr>
      </w:pPr>
      <w:bookmarkStart w:id="3" w:name="_Hlk179983819"/>
      <w:r w:rsidRPr="00D64873">
        <w:rPr>
          <w:rFonts w:eastAsia="Times New Roman"/>
          <w:sz w:val="24"/>
          <w:szCs w:val="24"/>
          <w:lang w:eastAsia="en-US"/>
        </w:rPr>
        <w:t xml:space="preserve">По-висока крайна оценка за група </w:t>
      </w:r>
      <w:bookmarkEnd w:id="3"/>
      <w:r w:rsidRPr="00D64873">
        <w:rPr>
          <w:rFonts w:eastAsia="Times New Roman"/>
          <w:sz w:val="24"/>
          <w:szCs w:val="24"/>
          <w:lang w:eastAsia="en-US"/>
        </w:rPr>
        <w:t xml:space="preserve">„Оценка на целевите групи“; </w:t>
      </w:r>
    </w:p>
    <w:p w14:paraId="57FF61BE" w14:textId="77777777" w:rsidR="00D64873" w:rsidRPr="00D64873" w:rsidRDefault="00D64873" w:rsidP="00D64873">
      <w:pPr>
        <w:numPr>
          <w:ilvl w:val="0"/>
          <w:numId w:val="3"/>
        </w:numPr>
        <w:shd w:val="clear" w:color="auto" w:fill="FFFFFF"/>
        <w:autoSpaceDE w:val="0"/>
        <w:autoSpaceDN w:val="0"/>
        <w:adjustRightInd w:val="0"/>
        <w:spacing w:after="120"/>
        <w:jc w:val="both"/>
        <w:rPr>
          <w:rFonts w:eastAsia="Times New Roman"/>
          <w:sz w:val="24"/>
          <w:szCs w:val="24"/>
          <w:lang w:eastAsia="en-US"/>
        </w:rPr>
      </w:pPr>
      <w:r w:rsidRPr="00D64873">
        <w:rPr>
          <w:rFonts w:eastAsia="Times New Roman"/>
          <w:sz w:val="24"/>
          <w:szCs w:val="24"/>
          <w:lang w:eastAsia="en-US"/>
        </w:rPr>
        <w:t xml:space="preserve">По-висока крайна оценка за група „Регионална </w:t>
      </w:r>
      <w:proofErr w:type="spellStart"/>
      <w:r w:rsidRPr="00D64873">
        <w:rPr>
          <w:rFonts w:eastAsia="Times New Roman"/>
          <w:sz w:val="24"/>
          <w:szCs w:val="24"/>
          <w:lang w:eastAsia="en-US"/>
        </w:rPr>
        <w:t>приоритизация</w:t>
      </w:r>
      <w:proofErr w:type="spellEnd"/>
      <w:r w:rsidRPr="00D64873">
        <w:rPr>
          <w:rFonts w:eastAsia="Times New Roman"/>
          <w:sz w:val="24"/>
          <w:szCs w:val="24"/>
          <w:lang w:eastAsia="en-US"/>
        </w:rPr>
        <w:t>“;</w:t>
      </w:r>
    </w:p>
    <w:p w14:paraId="7B559601" w14:textId="77777777" w:rsidR="00D64873" w:rsidRPr="00D64873" w:rsidRDefault="00D64873" w:rsidP="00D64873">
      <w:pPr>
        <w:numPr>
          <w:ilvl w:val="0"/>
          <w:numId w:val="3"/>
        </w:numPr>
        <w:autoSpaceDE w:val="0"/>
        <w:autoSpaceDN w:val="0"/>
        <w:adjustRightInd w:val="0"/>
        <w:spacing w:after="120"/>
        <w:rPr>
          <w:rFonts w:eastAsia="Times New Roman"/>
          <w:sz w:val="24"/>
          <w:szCs w:val="24"/>
          <w:lang w:eastAsia="en-US"/>
        </w:rPr>
      </w:pPr>
      <w:r w:rsidRPr="00D64873">
        <w:rPr>
          <w:rFonts w:eastAsia="Times New Roman"/>
          <w:sz w:val="24"/>
          <w:szCs w:val="24"/>
          <w:lang w:eastAsia="en-US"/>
        </w:rPr>
        <w:t>По-висока крайна оценка за група „Качество на съответствието“;</w:t>
      </w:r>
    </w:p>
    <w:p w14:paraId="1D68985B" w14:textId="77777777" w:rsidR="00D64873" w:rsidRPr="00D64873" w:rsidRDefault="00D64873" w:rsidP="00D64873">
      <w:pPr>
        <w:numPr>
          <w:ilvl w:val="0"/>
          <w:numId w:val="3"/>
        </w:numPr>
        <w:shd w:val="clear" w:color="auto" w:fill="FFFFFF"/>
        <w:autoSpaceDE w:val="0"/>
        <w:autoSpaceDN w:val="0"/>
        <w:adjustRightInd w:val="0"/>
        <w:spacing w:after="120"/>
        <w:jc w:val="both"/>
        <w:rPr>
          <w:rFonts w:eastAsia="Times New Roman"/>
          <w:sz w:val="24"/>
          <w:szCs w:val="24"/>
          <w:lang w:eastAsia="en-US"/>
        </w:rPr>
      </w:pPr>
      <w:r w:rsidRPr="00D64873">
        <w:rPr>
          <w:rFonts w:eastAsia="Times New Roman"/>
          <w:sz w:val="24"/>
          <w:szCs w:val="24"/>
          <w:lang w:eastAsia="en-US"/>
        </w:rPr>
        <w:t xml:space="preserve">По-висока крайна оценка за група „Устойчивост“; </w:t>
      </w:r>
    </w:p>
    <w:p w14:paraId="50A9956D" w14:textId="77777777" w:rsidR="00D64873" w:rsidRPr="00D64873" w:rsidRDefault="00D64873" w:rsidP="00D64873">
      <w:pPr>
        <w:numPr>
          <w:ilvl w:val="0"/>
          <w:numId w:val="3"/>
        </w:numPr>
        <w:autoSpaceDE w:val="0"/>
        <w:autoSpaceDN w:val="0"/>
        <w:adjustRightInd w:val="0"/>
        <w:spacing w:after="120"/>
        <w:jc w:val="both"/>
        <w:rPr>
          <w:rFonts w:eastAsia="Times New Roman"/>
          <w:sz w:val="24"/>
          <w:szCs w:val="24"/>
          <w:lang w:eastAsia="en-US"/>
        </w:rPr>
      </w:pPr>
      <w:r w:rsidRPr="00D64873">
        <w:rPr>
          <w:rFonts w:eastAsia="Times New Roman"/>
          <w:sz w:val="24"/>
          <w:szCs w:val="24"/>
          <w:lang w:eastAsia="en-US"/>
        </w:rPr>
        <w:t xml:space="preserve">По-висока крайна оценка на група „Бюджет“. </w:t>
      </w:r>
    </w:p>
    <w:p w14:paraId="14D6638C"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 xml:space="preserve">След приключване на оценителен лист 1 се попълва оценителен лист 2 за окончателна ТФО след проверка на бюджета и размера на допустимата „минимална помощ“. Проверката по оценителен лист 2 се извършва по критериите от настоящата методология, които се отбелязват с „ДА“ или „НЕ“ за критерий 1 и с „ДА“, „НЕ“ или „НП“ (неприложимо) по критерий 2. Проектните предложения, получили минимум </w:t>
      </w:r>
      <w:r w:rsidRPr="00D64873">
        <w:rPr>
          <w:rFonts w:eastAsia="Times New Roman"/>
          <w:sz w:val="24"/>
          <w:szCs w:val="24"/>
          <w:lang w:val="en-US" w:eastAsia="en-US"/>
        </w:rPr>
        <w:t>33</w:t>
      </w:r>
      <w:r w:rsidRPr="00D64873">
        <w:rPr>
          <w:rFonts w:eastAsia="Times New Roman"/>
          <w:sz w:val="24"/>
          <w:szCs w:val="24"/>
          <w:lang w:eastAsia="en-US"/>
        </w:rPr>
        <w:t xml:space="preserve"> точки на етап „Техническа и финансова оценка“ (оценителен лист 1) и „ДА“ на критерий 1 от оценителен лист 2 и „ДА“ или „НП“ на критерий 2 от оценителен лист 2, се класират в низходящ ред съобразно получените крайни точки, като за финансиране се предлагат проектите по реда на класирането до достигане на общия размер на бюджета на  съответния компонент на настоящата операция, определен в  Условията за кандидатстване. В случай че бюджетът по един компонент не може бъде усвоен, УО си запазва правото да пренасочи свободния ресурс към другия компонент, за който не достига наличното финансиране.</w:t>
      </w:r>
    </w:p>
    <w:p w14:paraId="7FB5A961" w14:textId="77777777" w:rsidR="00D64873" w:rsidRPr="00D64873" w:rsidRDefault="00D64873" w:rsidP="00D64873">
      <w:pPr>
        <w:pBdr>
          <w:top w:val="single" w:sz="4" w:space="1" w:color="auto"/>
          <w:left w:val="single" w:sz="4" w:space="4" w:color="auto"/>
          <w:bottom w:val="single" w:sz="4" w:space="1" w:color="auto"/>
          <w:right w:val="single" w:sz="4" w:space="4" w:color="auto"/>
        </w:pBdr>
        <w:shd w:val="clear" w:color="auto" w:fill="F2F2F2"/>
        <w:spacing w:after="120"/>
        <w:jc w:val="both"/>
        <w:rPr>
          <w:rFonts w:eastAsia="Times New Roman"/>
          <w:b/>
          <w:sz w:val="24"/>
          <w:szCs w:val="24"/>
          <w:lang w:eastAsia="en-US"/>
        </w:rPr>
      </w:pPr>
      <w:r w:rsidRPr="00D64873">
        <w:rPr>
          <w:rFonts w:eastAsia="Times New Roman"/>
          <w:b/>
          <w:sz w:val="24"/>
          <w:szCs w:val="24"/>
          <w:lang w:eastAsia="en-US"/>
        </w:rPr>
        <w:t>Важно!</w:t>
      </w:r>
    </w:p>
    <w:p w14:paraId="772FDEED" w14:textId="77777777" w:rsidR="00D64873" w:rsidRPr="00D64873" w:rsidRDefault="00D64873" w:rsidP="00D64873">
      <w:pPr>
        <w:pBdr>
          <w:top w:val="single" w:sz="4" w:space="1" w:color="auto"/>
          <w:left w:val="single" w:sz="4" w:space="4" w:color="auto"/>
          <w:bottom w:val="single" w:sz="4" w:space="1" w:color="auto"/>
          <w:right w:val="single" w:sz="4" w:space="4" w:color="auto"/>
        </w:pBdr>
        <w:shd w:val="clear" w:color="auto" w:fill="F2F2F2"/>
        <w:spacing w:after="120"/>
        <w:jc w:val="both"/>
        <w:rPr>
          <w:rFonts w:eastAsia="Times New Roman"/>
          <w:sz w:val="24"/>
          <w:szCs w:val="24"/>
          <w:lang w:eastAsia="en-US"/>
        </w:rPr>
      </w:pPr>
      <w:r w:rsidRPr="00D64873">
        <w:rPr>
          <w:rFonts w:eastAsia="Times New Roman"/>
          <w:sz w:val="24"/>
          <w:szCs w:val="24"/>
          <w:lang w:eastAsia="en-US"/>
        </w:rPr>
        <w:t>По време на техническата и финансова оценка на проектното предложение Оценителната комисия може да извършва корекции в бюджета на проектно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заложените в документите по чл. 26, ал. 1 от ЗУСЕФСУ правила или ограничения по отношение на заложени процентни съотношения/прагове на разходите; несъответствие с правилата за държавните или минималните помощи. В случай, че при оценката на проектно предложение се установи, че с финансовата помощ, за която се кандидатства, ще бъде надхвърлен прагът на допустимите държавни или минимални помощи, оценителната комисия намалява служебно размера на безвъзмездната финансова помощ до максимално допустимия размер. Оценителната комисия следва да извърши редукция на бюджета при условията и по реда</w:t>
      </w:r>
      <w:r w:rsidRPr="00D64873">
        <w:rPr>
          <w:rFonts w:eastAsia="Times New Roman"/>
          <w:sz w:val="24"/>
        </w:rPr>
        <w:t xml:space="preserve"> </w:t>
      </w:r>
      <w:r w:rsidRPr="00D64873">
        <w:rPr>
          <w:rFonts w:eastAsia="Times New Roman"/>
          <w:sz w:val="24"/>
          <w:szCs w:val="24"/>
          <w:lang w:eastAsia="en-US"/>
        </w:rPr>
        <w:t xml:space="preserve">на чл. 20, ал. </w:t>
      </w:r>
      <w:r w:rsidRPr="00D64873">
        <w:rPr>
          <w:rFonts w:eastAsia="Times New Roman"/>
          <w:sz w:val="24"/>
          <w:szCs w:val="24"/>
          <w:lang w:eastAsia="en-US"/>
        </w:rPr>
        <w:lastRenderedPageBreak/>
        <w:t>7- 9 от ПМС № 23/2023 г. ,</w:t>
      </w:r>
      <w:r w:rsidRPr="00D64873">
        <w:rPr>
          <w:rFonts w:eastAsia="Times New Roman"/>
          <w:sz w:val="24"/>
        </w:rPr>
        <w:t xml:space="preserve"> </w:t>
      </w:r>
      <w:r w:rsidRPr="00D64873">
        <w:rPr>
          <w:rFonts w:eastAsia="Times New Roman"/>
          <w:sz w:val="24"/>
          <w:szCs w:val="24"/>
          <w:lang w:eastAsia="en-US"/>
        </w:rPr>
        <w:t xml:space="preserve">както и в случаите, в които разходите са необосновани или планираните стойности не съответстват на определените изисквания и стойността на определените единични разходи и еднократни суми. </w:t>
      </w:r>
    </w:p>
    <w:p w14:paraId="5C45B41B" w14:textId="77777777" w:rsidR="002A10F2" w:rsidRPr="002A10F2" w:rsidRDefault="002A10F2" w:rsidP="002A10F2">
      <w:pPr>
        <w:spacing w:after="120" w:line="256" w:lineRule="auto"/>
        <w:ind w:left="142"/>
        <w:jc w:val="both"/>
        <w:rPr>
          <w:rFonts w:eastAsia="Times New Roman"/>
          <w:b/>
          <w:sz w:val="24"/>
          <w:szCs w:val="24"/>
          <w:lang w:eastAsia="pl-PL"/>
        </w:rPr>
      </w:pPr>
    </w:p>
    <w:p w14:paraId="486BBD0D" w14:textId="77777777" w:rsidR="00D64873" w:rsidRPr="00D64873" w:rsidRDefault="00D64873" w:rsidP="00D64873">
      <w:pPr>
        <w:numPr>
          <w:ilvl w:val="3"/>
          <w:numId w:val="22"/>
        </w:numPr>
        <w:tabs>
          <w:tab w:val="left" w:pos="284"/>
        </w:tabs>
        <w:spacing w:after="120"/>
        <w:ind w:left="284" w:hanging="284"/>
        <w:rPr>
          <w:rFonts w:eastAsia="Times New Roman"/>
          <w:b/>
          <w:caps/>
          <w:sz w:val="24"/>
          <w:szCs w:val="24"/>
        </w:rPr>
      </w:pPr>
      <w:r w:rsidRPr="00D64873">
        <w:rPr>
          <w:rFonts w:eastAsia="Times New Roman"/>
          <w:b/>
          <w:caps/>
          <w:sz w:val="24"/>
          <w:szCs w:val="24"/>
        </w:rPr>
        <w:t>ТАБЛИЦА ЗА ОЦЕНКА НА АДМИНИСТРАТИВНОТО СЪОТВЕТСТВИЕ И ДОПУСТИМОСТ</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5"/>
        <w:gridCol w:w="804"/>
        <w:gridCol w:w="12"/>
        <w:gridCol w:w="868"/>
        <w:gridCol w:w="767"/>
      </w:tblGrid>
      <w:tr w:rsidR="00D64873" w:rsidRPr="00D64873" w14:paraId="2722D011" w14:textId="77777777" w:rsidTr="00E15F78">
        <w:tc>
          <w:tcPr>
            <w:tcW w:w="7085" w:type="dxa"/>
            <w:tcBorders>
              <w:top w:val="single" w:sz="4" w:space="0" w:color="auto"/>
              <w:left w:val="single" w:sz="4" w:space="0" w:color="auto"/>
              <w:bottom w:val="single" w:sz="4" w:space="0" w:color="auto"/>
              <w:right w:val="single" w:sz="4" w:space="0" w:color="auto"/>
            </w:tcBorders>
            <w:shd w:val="clear" w:color="auto" w:fill="E0E0E0"/>
            <w:hideMark/>
          </w:tcPr>
          <w:p w14:paraId="68407E40" w14:textId="77777777" w:rsidR="00D64873" w:rsidRPr="00D64873" w:rsidRDefault="00D64873" w:rsidP="00D64873">
            <w:pPr>
              <w:tabs>
                <w:tab w:val="left" w:pos="-284"/>
              </w:tabs>
              <w:spacing w:after="120"/>
              <w:jc w:val="both"/>
              <w:rPr>
                <w:rFonts w:eastAsia="Times New Roman"/>
                <w:b/>
                <w:sz w:val="24"/>
                <w:szCs w:val="24"/>
              </w:rPr>
            </w:pPr>
            <w:r w:rsidRPr="00D64873">
              <w:rPr>
                <w:rFonts w:eastAsia="Times New Roman"/>
                <w:b/>
                <w:sz w:val="24"/>
                <w:szCs w:val="24"/>
              </w:rPr>
              <w:t>КРИТЕРИИ ЗА ОЦЕНКА НА АДМИНИСТРАТИВНО СЪОТВЕТСТВИЕ</w:t>
            </w:r>
          </w:p>
        </w:tc>
        <w:tc>
          <w:tcPr>
            <w:tcW w:w="804" w:type="dxa"/>
            <w:tcBorders>
              <w:top w:val="single" w:sz="4" w:space="0" w:color="auto"/>
              <w:left w:val="single" w:sz="4" w:space="0" w:color="auto"/>
              <w:bottom w:val="single" w:sz="4" w:space="0" w:color="auto"/>
              <w:right w:val="single" w:sz="4" w:space="0" w:color="auto"/>
            </w:tcBorders>
            <w:shd w:val="clear" w:color="auto" w:fill="E0E0E0"/>
            <w:hideMark/>
          </w:tcPr>
          <w:p w14:paraId="0D3857FC"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ДА</w:t>
            </w:r>
          </w:p>
        </w:tc>
        <w:tc>
          <w:tcPr>
            <w:tcW w:w="880"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5942641"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НЕ</w:t>
            </w:r>
          </w:p>
        </w:tc>
        <w:tc>
          <w:tcPr>
            <w:tcW w:w="767" w:type="dxa"/>
            <w:tcBorders>
              <w:top w:val="single" w:sz="4" w:space="0" w:color="auto"/>
              <w:left w:val="single" w:sz="4" w:space="0" w:color="auto"/>
              <w:bottom w:val="single" w:sz="4" w:space="0" w:color="auto"/>
              <w:right w:val="single" w:sz="4" w:space="0" w:color="auto"/>
            </w:tcBorders>
            <w:shd w:val="clear" w:color="auto" w:fill="E0E0E0"/>
            <w:hideMark/>
          </w:tcPr>
          <w:p w14:paraId="5F8C5EEF"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Н/П</w:t>
            </w:r>
          </w:p>
        </w:tc>
      </w:tr>
      <w:tr w:rsidR="00D64873" w:rsidRPr="00D64873" w14:paraId="52BBD7D0" w14:textId="77777777" w:rsidTr="00E15F78">
        <w:tc>
          <w:tcPr>
            <w:tcW w:w="7085" w:type="dxa"/>
            <w:tcBorders>
              <w:top w:val="single" w:sz="4" w:space="0" w:color="auto"/>
              <w:left w:val="single" w:sz="4" w:space="0" w:color="auto"/>
              <w:bottom w:val="single" w:sz="4" w:space="0" w:color="auto"/>
              <w:right w:val="single" w:sz="4" w:space="0" w:color="auto"/>
            </w:tcBorders>
          </w:tcPr>
          <w:p w14:paraId="7D94DC76" w14:textId="77777777" w:rsidR="00D64873" w:rsidRPr="00D64873" w:rsidRDefault="00D64873" w:rsidP="00D64873">
            <w:pPr>
              <w:numPr>
                <w:ilvl w:val="0"/>
                <w:numId w:val="33"/>
              </w:numPr>
              <w:tabs>
                <w:tab w:val="left" w:pos="-284"/>
              </w:tabs>
              <w:spacing w:after="120"/>
              <w:jc w:val="both"/>
              <w:rPr>
                <w:sz w:val="24"/>
                <w:szCs w:val="24"/>
              </w:rPr>
            </w:pPr>
            <w:r w:rsidRPr="00D64873">
              <w:rPr>
                <w:rFonts w:eastAsia="Times New Roman"/>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оправомощено/упълномощено за целите на подаването на проектното предложение лице.</w:t>
            </w:r>
          </w:p>
          <w:p w14:paraId="52DA9539" w14:textId="77777777" w:rsidR="00D64873" w:rsidRPr="00D64873" w:rsidRDefault="00D64873" w:rsidP="00D64873">
            <w:pPr>
              <w:tabs>
                <w:tab w:val="left" w:pos="-284"/>
              </w:tabs>
              <w:spacing w:after="120"/>
              <w:jc w:val="both"/>
              <w:rPr>
                <w:sz w:val="24"/>
                <w:szCs w:val="24"/>
              </w:rPr>
            </w:pPr>
            <w:r w:rsidRPr="00D64873">
              <w:rPr>
                <w:rFonts w:eastAsia="Times New Roman"/>
                <w:i/>
                <w:sz w:val="24"/>
                <w:szCs w:val="24"/>
                <w:lang w:eastAsia="en-US"/>
              </w:rPr>
              <w:t>Проверката за представляващи кандидатите се извършва в Регистър БУЛСТАТ.</w:t>
            </w:r>
          </w:p>
        </w:tc>
        <w:tc>
          <w:tcPr>
            <w:tcW w:w="804" w:type="dxa"/>
            <w:tcBorders>
              <w:top w:val="single" w:sz="4" w:space="0" w:color="auto"/>
              <w:left w:val="single" w:sz="4" w:space="0" w:color="auto"/>
              <w:bottom w:val="single" w:sz="4" w:space="0" w:color="auto"/>
              <w:right w:val="single" w:sz="4" w:space="0" w:color="auto"/>
            </w:tcBorders>
          </w:tcPr>
          <w:p w14:paraId="269B9D60"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3AF13468"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52744D07" w14:textId="77777777" w:rsidR="00D64873" w:rsidRPr="00D64873" w:rsidRDefault="00D64873" w:rsidP="00D64873">
            <w:pPr>
              <w:spacing w:after="120"/>
              <w:jc w:val="both"/>
              <w:rPr>
                <w:rFonts w:eastAsia="Times New Roman"/>
                <w:sz w:val="24"/>
                <w:szCs w:val="24"/>
              </w:rPr>
            </w:pPr>
          </w:p>
        </w:tc>
      </w:tr>
      <w:tr w:rsidR="00D64873" w:rsidRPr="00D64873" w14:paraId="7C65A94A" w14:textId="77777777" w:rsidTr="00E15F78">
        <w:tc>
          <w:tcPr>
            <w:tcW w:w="7085" w:type="dxa"/>
            <w:tcBorders>
              <w:top w:val="single" w:sz="4" w:space="0" w:color="auto"/>
              <w:left w:val="single" w:sz="4" w:space="0" w:color="auto"/>
              <w:bottom w:val="single" w:sz="4" w:space="0" w:color="auto"/>
              <w:right w:val="single" w:sz="4" w:space="0" w:color="auto"/>
            </w:tcBorders>
          </w:tcPr>
          <w:p w14:paraId="0B533157" w14:textId="77777777"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 xml:space="preserve">Заповед/документ за оправомощаване/упълномощаване за подаване на проектното предложение (ако е приложимо),  подаден/а в ИСУН.    </w:t>
            </w:r>
          </w:p>
          <w:p w14:paraId="119883DE" w14:textId="77777777" w:rsidR="00D64873" w:rsidRPr="00D64873" w:rsidRDefault="00D64873" w:rsidP="00D64873">
            <w:pPr>
              <w:tabs>
                <w:tab w:val="left" w:pos="-284"/>
              </w:tabs>
              <w:spacing w:after="120"/>
              <w:jc w:val="both"/>
              <w:rPr>
                <w:sz w:val="24"/>
                <w:szCs w:val="24"/>
              </w:rPr>
            </w:pPr>
            <w:r w:rsidRPr="00D64873">
              <w:rPr>
                <w:rFonts w:eastAsia="Times New Roman"/>
                <w:i/>
                <w:sz w:val="24"/>
                <w:szCs w:val="24"/>
                <w:lang w:eastAsia="en-US"/>
              </w:rPr>
              <w:t>Прилага се, в случай че проектното предложение е подадено с КЕП от лице, различно от официалния представител на кандидата.</w:t>
            </w:r>
          </w:p>
        </w:tc>
        <w:tc>
          <w:tcPr>
            <w:tcW w:w="804" w:type="dxa"/>
            <w:tcBorders>
              <w:top w:val="single" w:sz="4" w:space="0" w:color="auto"/>
              <w:left w:val="single" w:sz="4" w:space="0" w:color="auto"/>
              <w:bottom w:val="single" w:sz="4" w:space="0" w:color="auto"/>
              <w:right w:val="single" w:sz="4" w:space="0" w:color="auto"/>
            </w:tcBorders>
          </w:tcPr>
          <w:p w14:paraId="23078409"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7261236F"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1399552F"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242FA0F8" w14:textId="77777777" w:rsidTr="00E15F78">
        <w:tc>
          <w:tcPr>
            <w:tcW w:w="7085" w:type="dxa"/>
            <w:tcBorders>
              <w:top w:val="single" w:sz="4" w:space="0" w:color="auto"/>
              <w:left w:val="single" w:sz="4" w:space="0" w:color="auto"/>
              <w:bottom w:val="single" w:sz="4" w:space="0" w:color="auto"/>
              <w:right w:val="single" w:sz="4" w:space="0" w:color="auto"/>
            </w:tcBorders>
          </w:tcPr>
          <w:p w14:paraId="631C6515" w14:textId="77777777"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Декларация при кандидатстване на кандидата/партньора,  попълнена по образец (Приложение …. към Условията за кандидатстване) и подадена в ИСУН.</w:t>
            </w:r>
          </w:p>
          <w:p w14:paraId="535EB15E" w14:textId="77777777" w:rsidR="00D64873" w:rsidRPr="00D64873" w:rsidRDefault="00D64873" w:rsidP="00D64873">
            <w:pPr>
              <w:tabs>
                <w:tab w:val="left" w:pos="-284"/>
              </w:tabs>
              <w:spacing w:after="120"/>
              <w:jc w:val="both"/>
              <w:rPr>
                <w:sz w:val="24"/>
                <w:szCs w:val="24"/>
              </w:rPr>
            </w:pPr>
            <w:r w:rsidRPr="00D64873">
              <w:rPr>
                <w:rFonts w:eastAsia="Times New Roman"/>
                <w:i/>
                <w:sz w:val="24"/>
                <w:szCs w:val="24"/>
                <w:lang w:eastAsia="en-US"/>
              </w:rPr>
              <w:t>Подава се от кандидата и от всеки от  партньорите съгласно Условията за кандидатстване.</w:t>
            </w:r>
          </w:p>
        </w:tc>
        <w:tc>
          <w:tcPr>
            <w:tcW w:w="804" w:type="dxa"/>
            <w:tcBorders>
              <w:top w:val="single" w:sz="4" w:space="0" w:color="auto"/>
              <w:left w:val="single" w:sz="4" w:space="0" w:color="auto"/>
              <w:bottom w:val="single" w:sz="4" w:space="0" w:color="auto"/>
              <w:right w:val="single" w:sz="4" w:space="0" w:color="auto"/>
            </w:tcBorders>
          </w:tcPr>
          <w:p w14:paraId="72C73BB6"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604AA9C7"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2B603074" w14:textId="77777777" w:rsidR="00D64873" w:rsidRPr="00D64873" w:rsidRDefault="00D64873" w:rsidP="00D64873">
            <w:pPr>
              <w:spacing w:after="120"/>
              <w:jc w:val="both"/>
              <w:rPr>
                <w:rFonts w:eastAsia="Times New Roman"/>
                <w:sz w:val="24"/>
                <w:szCs w:val="24"/>
              </w:rPr>
            </w:pPr>
          </w:p>
        </w:tc>
      </w:tr>
      <w:tr w:rsidR="00D64873" w:rsidRPr="00D64873" w14:paraId="20B36D0E" w14:textId="77777777" w:rsidTr="00E15F78">
        <w:tc>
          <w:tcPr>
            <w:tcW w:w="7085" w:type="dxa"/>
            <w:tcBorders>
              <w:top w:val="single" w:sz="4" w:space="0" w:color="auto"/>
              <w:left w:val="single" w:sz="4" w:space="0" w:color="auto"/>
              <w:bottom w:val="single" w:sz="4" w:space="0" w:color="auto"/>
              <w:right w:val="single" w:sz="4" w:space="0" w:color="auto"/>
            </w:tcBorders>
          </w:tcPr>
          <w:p w14:paraId="523F00DE" w14:textId="77777777"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 xml:space="preserve">Декларация за партньорство, попълнена по образец  (Приложение ….. към Условията за кандидатстване) и подадена в ИСУН. </w:t>
            </w:r>
          </w:p>
          <w:p w14:paraId="56111605" w14:textId="77777777" w:rsidR="00D64873" w:rsidRPr="00D64873" w:rsidRDefault="00D64873" w:rsidP="00D64873">
            <w:pPr>
              <w:tabs>
                <w:tab w:val="left" w:pos="-284"/>
              </w:tabs>
              <w:spacing w:after="120"/>
              <w:jc w:val="both"/>
              <w:rPr>
                <w:sz w:val="24"/>
                <w:szCs w:val="24"/>
              </w:rPr>
            </w:pPr>
            <w:r w:rsidRPr="00D64873">
              <w:rPr>
                <w:rFonts w:eastAsia="Times New Roman"/>
                <w:i/>
                <w:iCs/>
                <w:sz w:val="24"/>
                <w:szCs w:val="24"/>
                <w:lang w:eastAsia="en-US"/>
              </w:rPr>
              <w:t>Попълва се и се подписва</w:t>
            </w:r>
            <w:r w:rsidRPr="00D64873">
              <w:rPr>
                <w:rFonts w:eastAsia="Times New Roman"/>
                <w:sz w:val="24"/>
                <w:szCs w:val="24"/>
                <w:lang w:eastAsia="en-US"/>
              </w:rPr>
              <w:t xml:space="preserve"> </w:t>
            </w:r>
            <w:r w:rsidRPr="00D64873">
              <w:rPr>
                <w:rFonts w:eastAsia="Times New Roman"/>
                <w:i/>
                <w:sz w:val="24"/>
                <w:szCs w:val="24"/>
                <w:lang w:eastAsia="en-US"/>
              </w:rPr>
              <w:t>от кандидата и всички партньори.</w:t>
            </w:r>
          </w:p>
        </w:tc>
        <w:tc>
          <w:tcPr>
            <w:tcW w:w="804" w:type="dxa"/>
            <w:tcBorders>
              <w:top w:val="single" w:sz="4" w:space="0" w:color="auto"/>
              <w:left w:val="single" w:sz="4" w:space="0" w:color="auto"/>
              <w:bottom w:val="single" w:sz="4" w:space="0" w:color="auto"/>
              <w:right w:val="single" w:sz="4" w:space="0" w:color="auto"/>
            </w:tcBorders>
          </w:tcPr>
          <w:p w14:paraId="6886A1B2"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0FF60860"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6CAC1520"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21F3AF3B" w14:textId="77777777" w:rsidTr="00E15F78">
        <w:tc>
          <w:tcPr>
            <w:tcW w:w="7085" w:type="dxa"/>
            <w:tcBorders>
              <w:top w:val="single" w:sz="4" w:space="0" w:color="auto"/>
              <w:left w:val="single" w:sz="4" w:space="0" w:color="auto"/>
              <w:bottom w:val="single" w:sz="4" w:space="0" w:color="auto"/>
              <w:right w:val="single" w:sz="4" w:space="0" w:color="auto"/>
            </w:tcBorders>
          </w:tcPr>
          <w:p w14:paraId="1E6B7274" w14:textId="77777777"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Автобиографии на членовете на основния екип за организация и управление на проекта, попълнени и подписани по образец (Приложение …… към Условията за кандидатстване) и подадени в ИСУН.</w:t>
            </w:r>
          </w:p>
          <w:p w14:paraId="1B1280BE" w14:textId="77777777" w:rsidR="00D64873" w:rsidRPr="00D64873" w:rsidRDefault="00D64873" w:rsidP="00D64873">
            <w:pPr>
              <w:tabs>
                <w:tab w:val="left" w:pos="-284"/>
              </w:tabs>
              <w:spacing w:after="120"/>
              <w:jc w:val="both"/>
              <w:rPr>
                <w:sz w:val="24"/>
                <w:szCs w:val="24"/>
              </w:rPr>
            </w:pPr>
            <w:r w:rsidRPr="00D64873">
              <w:rPr>
                <w:rFonts w:eastAsia="SimSun"/>
                <w:i/>
                <w:sz w:val="24"/>
                <w:szCs w:val="24"/>
                <w:lang w:eastAsia="zh-CN"/>
              </w:rPr>
              <w:t>Основният екип за организация и управление на проекта включва</w:t>
            </w:r>
            <w:r w:rsidRPr="00D64873">
              <w:rPr>
                <w:rFonts w:eastAsia="SimSun"/>
                <w:sz w:val="24"/>
                <w:szCs w:val="24"/>
                <w:lang w:eastAsia="zh-CN"/>
              </w:rPr>
              <w:t xml:space="preserve"> </w:t>
            </w:r>
            <w:r w:rsidRPr="00D64873">
              <w:rPr>
                <w:rFonts w:eastAsia="Times New Roman"/>
                <w:i/>
                <w:sz w:val="24"/>
                <w:szCs w:val="24"/>
                <w:lang w:eastAsia="zh-CN"/>
              </w:rPr>
              <w:t xml:space="preserve">ръководител на проекта, координатор и счетоводител (финансист). </w:t>
            </w:r>
          </w:p>
        </w:tc>
        <w:tc>
          <w:tcPr>
            <w:tcW w:w="804" w:type="dxa"/>
            <w:tcBorders>
              <w:top w:val="single" w:sz="4" w:space="0" w:color="auto"/>
              <w:left w:val="single" w:sz="4" w:space="0" w:color="auto"/>
              <w:bottom w:val="single" w:sz="4" w:space="0" w:color="auto"/>
              <w:right w:val="single" w:sz="4" w:space="0" w:color="auto"/>
            </w:tcBorders>
          </w:tcPr>
          <w:p w14:paraId="2FE1C022"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02949A4B"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19EFDCBB" w14:textId="77777777" w:rsidR="00D64873" w:rsidRPr="00D64873" w:rsidRDefault="00D64873" w:rsidP="00D64873">
            <w:pPr>
              <w:spacing w:after="120"/>
              <w:jc w:val="both"/>
              <w:rPr>
                <w:rFonts w:eastAsia="Times New Roman"/>
                <w:sz w:val="24"/>
                <w:szCs w:val="24"/>
              </w:rPr>
            </w:pPr>
          </w:p>
        </w:tc>
      </w:tr>
      <w:tr w:rsidR="00D64873" w:rsidRPr="00D64873" w14:paraId="5CD11002" w14:textId="77777777" w:rsidTr="00E15F78">
        <w:tc>
          <w:tcPr>
            <w:tcW w:w="7085" w:type="dxa"/>
            <w:tcBorders>
              <w:top w:val="single" w:sz="4" w:space="0" w:color="auto"/>
              <w:left w:val="single" w:sz="4" w:space="0" w:color="auto"/>
              <w:bottom w:val="single" w:sz="4" w:space="0" w:color="auto"/>
              <w:right w:val="single" w:sz="4" w:space="0" w:color="auto"/>
            </w:tcBorders>
          </w:tcPr>
          <w:p w14:paraId="1C9624E1" w14:textId="77777777"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Декларация за разграничаване на неикономическата от икономическата дейност, попълнена по образец (Приложение …… към Условията за кандидатстване) и подадена в ИСУН.</w:t>
            </w:r>
          </w:p>
          <w:p w14:paraId="4711994A" w14:textId="77777777" w:rsidR="00D64873" w:rsidRPr="00D64873" w:rsidRDefault="00D64873" w:rsidP="00D64873">
            <w:pPr>
              <w:tabs>
                <w:tab w:val="left" w:pos="-284"/>
              </w:tabs>
              <w:spacing w:after="120"/>
              <w:jc w:val="both"/>
              <w:rPr>
                <w:sz w:val="24"/>
                <w:szCs w:val="24"/>
              </w:rPr>
            </w:pPr>
            <w:r w:rsidRPr="00D64873">
              <w:rPr>
                <w:rFonts w:eastAsia="Times New Roman"/>
                <w:i/>
                <w:sz w:val="24"/>
                <w:szCs w:val="24"/>
                <w:lang w:eastAsia="en-US"/>
              </w:rPr>
              <w:t>Прилага се от партньор, когато е приложимо съгласно Условията за кандидатстване.</w:t>
            </w:r>
          </w:p>
        </w:tc>
        <w:tc>
          <w:tcPr>
            <w:tcW w:w="804" w:type="dxa"/>
            <w:tcBorders>
              <w:top w:val="single" w:sz="4" w:space="0" w:color="auto"/>
              <w:left w:val="single" w:sz="4" w:space="0" w:color="auto"/>
              <w:bottom w:val="single" w:sz="4" w:space="0" w:color="auto"/>
              <w:right w:val="single" w:sz="4" w:space="0" w:color="auto"/>
            </w:tcBorders>
          </w:tcPr>
          <w:p w14:paraId="093285A7"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723DFC01"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4EF9B63D"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4206AB88" w14:textId="77777777" w:rsidTr="00E15F78">
        <w:tc>
          <w:tcPr>
            <w:tcW w:w="7085" w:type="dxa"/>
            <w:tcBorders>
              <w:top w:val="single" w:sz="4" w:space="0" w:color="auto"/>
              <w:left w:val="single" w:sz="4" w:space="0" w:color="auto"/>
              <w:bottom w:val="single" w:sz="4" w:space="0" w:color="auto"/>
              <w:right w:val="single" w:sz="4" w:space="0" w:color="auto"/>
            </w:tcBorders>
          </w:tcPr>
          <w:p w14:paraId="5B60125D" w14:textId="77777777" w:rsidR="00D64873" w:rsidRPr="00D64873" w:rsidRDefault="00D64873" w:rsidP="00D64873">
            <w:pPr>
              <w:numPr>
                <w:ilvl w:val="0"/>
                <w:numId w:val="33"/>
              </w:numPr>
              <w:tabs>
                <w:tab w:val="left" w:pos="0"/>
              </w:tabs>
              <w:spacing w:after="120"/>
              <w:jc w:val="both"/>
              <w:rPr>
                <w:rFonts w:eastAsia="Times New Roman"/>
                <w:sz w:val="24"/>
                <w:szCs w:val="24"/>
                <w:lang w:eastAsia="zh-CN"/>
              </w:rPr>
            </w:pPr>
            <w:r w:rsidRPr="00D64873">
              <w:rPr>
                <w:rFonts w:eastAsia="Times New Roman"/>
                <w:sz w:val="24"/>
                <w:szCs w:val="24"/>
                <w:lang w:eastAsia="en-US"/>
              </w:rPr>
              <w:t>Декларация за минимални помощи, попълнена по образец (Приложение към Условията за кандидатстване), подписана и подадена в ИСУН  (ако е приложимо).</w:t>
            </w:r>
          </w:p>
          <w:p w14:paraId="0FAD5A5F" w14:textId="77777777" w:rsidR="00D64873" w:rsidRPr="00D64873" w:rsidRDefault="00D64873" w:rsidP="00D64873">
            <w:pPr>
              <w:tabs>
                <w:tab w:val="left" w:pos="-284"/>
              </w:tabs>
              <w:spacing w:after="120"/>
              <w:jc w:val="both"/>
              <w:rPr>
                <w:sz w:val="24"/>
                <w:szCs w:val="24"/>
              </w:rPr>
            </w:pPr>
            <w:r w:rsidRPr="00D64873">
              <w:rPr>
                <w:rFonts w:eastAsia="Times New Roman"/>
                <w:i/>
                <w:sz w:val="24"/>
                <w:szCs w:val="24"/>
                <w:lang w:eastAsia="zh-CN"/>
              </w:rPr>
              <w:lastRenderedPageBreak/>
              <w:t>Прилага се от партньор</w:t>
            </w:r>
            <w:r w:rsidRPr="00D64873">
              <w:rPr>
                <w:rFonts w:eastAsia="Times New Roman"/>
                <w:i/>
                <w:color w:val="000000"/>
                <w:sz w:val="24"/>
                <w:szCs w:val="24"/>
                <w:lang w:eastAsia="en-US"/>
              </w:rPr>
              <w:t>, съгласно Условията за кандидатстване</w:t>
            </w:r>
            <w:r w:rsidRPr="00D64873">
              <w:rPr>
                <w:rFonts w:eastAsia="Times New Roman"/>
                <w:i/>
                <w:sz w:val="24"/>
                <w:szCs w:val="24"/>
                <w:lang w:eastAsia="zh-CN"/>
              </w:rPr>
              <w:t>, когато в проектното предложение е приложим режим „минимална помощ“ за дейностите, които той ще изпълнява.</w:t>
            </w:r>
          </w:p>
        </w:tc>
        <w:tc>
          <w:tcPr>
            <w:tcW w:w="804" w:type="dxa"/>
            <w:tcBorders>
              <w:top w:val="single" w:sz="4" w:space="0" w:color="auto"/>
              <w:left w:val="single" w:sz="4" w:space="0" w:color="auto"/>
              <w:bottom w:val="single" w:sz="4" w:space="0" w:color="auto"/>
              <w:right w:val="single" w:sz="4" w:space="0" w:color="auto"/>
            </w:tcBorders>
          </w:tcPr>
          <w:p w14:paraId="0870A729"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lastRenderedPageBreak/>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64C98FA8"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23990FFA"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202BA1E3" w14:textId="77777777" w:rsidTr="00E15F78">
        <w:tc>
          <w:tcPr>
            <w:tcW w:w="7085" w:type="dxa"/>
            <w:tcBorders>
              <w:top w:val="single" w:sz="4" w:space="0" w:color="auto"/>
              <w:left w:val="single" w:sz="4" w:space="0" w:color="auto"/>
              <w:bottom w:val="single" w:sz="4" w:space="0" w:color="auto"/>
              <w:right w:val="single" w:sz="4" w:space="0" w:color="auto"/>
            </w:tcBorders>
          </w:tcPr>
          <w:p w14:paraId="14EF65B6" w14:textId="77777777" w:rsidR="00D64873" w:rsidRPr="00D64873" w:rsidRDefault="00D64873" w:rsidP="00D64873">
            <w:pPr>
              <w:numPr>
                <w:ilvl w:val="0"/>
                <w:numId w:val="33"/>
              </w:numPr>
              <w:spacing w:after="120"/>
              <w:jc w:val="both"/>
              <w:rPr>
                <w:rFonts w:eastAsia="SimSun"/>
                <w:sz w:val="24"/>
                <w:szCs w:val="24"/>
                <w:lang w:eastAsia="zh-CN"/>
              </w:rPr>
            </w:pPr>
            <w:bookmarkStart w:id="4" w:name="_Hlk202348174"/>
            <w:r w:rsidRPr="00D64873">
              <w:rPr>
                <w:rFonts w:eastAsia="Times New Roman"/>
                <w:sz w:val="24"/>
                <w:szCs w:val="24"/>
                <w:lang w:eastAsia="en-US"/>
              </w:rPr>
              <w:t>Устав/учредителен акт, удостоверение за актуално състояние, решение по вписване, удостоверяващо, че са спазени изискванията за допустимост на партньора/</w:t>
            </w:r>
            <w:proofErr w:type="spellStart"/>
            <w:r w:rsidRPr="00D64873">
              <w:rPr>
                <w:rFonts w:eastAsia="Times New Roman"/>
                <w:sz w:val="24"/>
                <w:szCs w:val="24"/>
                <w:lang w:eastAsia="en-US"/>
              </w:rPr>
              <w:t>ите</w:t>
            </w:r>
            <w:proofErr w:type="spellEnd"/>
            <w:r w:rsidRPr="00D64873">
              <w:rPr>
                <w:rFonts w:eastAsia="Times New Roman"/>
                <w:sz w:val="24"/>
                <w:szCs w:val="24"/>
                <w:lang w:eastAsia="en-US"/>
              </w:rPr>
              <w:t xml:space="preserve"> съгласно Условията за кандидатстване. </w:t>
            </w:r>
          </w:p>
          <w:p w14:paraId="3F1DC0C6" w14:textId="77777777" w:rsidR="00D64873" w:rsidRPr="00D64873" w:rsidRDefault="00D64873" w:rsidP="00D64873">
            <w:pPr>
              <w:spacing w:after="120"/>
              <w:jc w:val="both"/>
              <w:rPr>
                <w:rFonts w:eastAsia="Times New Roman"/>
                <w:sz w:val="24"/>
                <w:szCs w:val="24"/>
                <w:lang w:eastAsia="en-US"/>
              </w:rPr>
            </w:pPr>
            <w:r w:rsidRPr="00D64873">
              <w:rPr>
                <w:rFonts w:eastAsia="Times New Roman"/>
                <w:i/>
                <w:iCs/>
                <w:color w:val="000000"/>
                <w:sz w:val="24"/>
                <w:szCs w:val="24"/>
                <w:lang w:eastAsia="pl-PL"/>
              </w:rPr>
              <w:t>В случай, че информацията е оповестена в ТРРЮЛНЦ, Булстат,</w:t>
            </w:r>
            <w:r w:rsidRPr="00D64873">
              <w:rPr>
                <w:rFonts w:eastAsia="Times New Roman"/>
                <w:sz w:val="24"/>
              </w:rPr>
              <w:t xml:space="preserve"> </w:t>
            </w:r>
            <w:r w:rsidRPr="00D64873">
              <w:rPr>
                <w:rFonts w:eastAsia="Times New Roman"/>
                <w:i/>
                <w:iCs/>
                <w:color w:val="000000"/>
                <w:sz w:val="24"/>
                <w:szCs w:val="24"/>
                <w:lang w:eastAsia="pl-PL"/>
              </w:rPr>
              <w:t xml:space="preserve">Регистъра на културните организации, Регистъра на народните читалища и на читалищните сдружения, и </w:t>
            </w:r>
            <w:r w:rsidRPr="00D64873">
              <w:rPr>
                <w:rFonts w:eastAsia="Times New Roman"/>
                <w:i/>
                <w:iCs/>
                <w:sz w:val="24"/>
              </w:rPr>
              <w:t>Р</w:t>
            </w:r>
            <w:r w:rsidRPr="00D64873">
              <w:rPr>
                <w:rFonts w:eastAsia="Times New Roman"/>
                <w:i/>
                <w:iCs/>
                <w:color w:val="000000"/>
                <w:sz w:val="24"/>
                <w:szCs w:val="24"/>
                <w:lang w:eastAsia="pl-PL"/>
              </w:rPr>
              <w:t xml:space="preserve">егистъра на лицензираните спортни федерации и спортните клубове,  или други публични регистри, това обстоятелство ще се проверява по служебен път. В случай, че Устав/учредителен акт, удостоверение за актуално състояние или решение по вписване не са налични в посочените регистри, партньорът прилага документите в ИСУН. Удостоверението за актуално състояние следва да е издадено не по-рано от 3 месеца преди крайната дата на кандидатстване, сканирано и прикачено в ИСУН. </w:t>
            </w:r>
            <w:bookmarkEnd w:id="4"/>
          </w:p>
        </w:tc>
        <w:tc>
          <w:tcPr>
            <w:tcW w:w="804" w:type="dxa"/>
            <w:tcBorders>
              <w:top w:val="single" w:sz="4" w:space="0" w:color="auto"/>
              <w:left w:val="single" w:sz="4" w:space="0" w:color="auto"/>
              <w:bottom w:val="single" w:sz="4" w:space="0" w:color="auto"/>
              <w:right w:val="single" w:sz="4" w:space="0" w:color="auto"/>
            </w:tcBorders>
          </w:tcPr>
          <w:p w14:paraId="7379349B"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0BE425DB"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4A8D0CAA"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00EC9F42" w14:textId="77777777" w:rsidTr="00E15F78">
        <w:tc>
          <w:tcPr>
            <w:tcW w:w="7085" w:type="dxa"/>
            <w:tcBorders>
              <w:top w:val="single" w:sz="4" w:space="0" w:color="auto"/>
              <w:left w:val="single" w:sz="4" w:space="0" w:color="auto"/>
              <w:bottom w:val="single" w:sz="4" w:space="0" w:color="auto"/>
              <w:right w:val="single" w:sz="4" w:space="0" w:color="auto"/>
            </w:tcBorders>
          </w:tcPr>
          <w:p w14:paraId="44EE49EC" w14:textId="77777777" w:rsidR="00D64873" w:rsidRPr="00D64873" w:rsidRDefault="00D64873" w:rsidP="00D64873">
            <w:pPr>
              <w:numPr>
                <w:ilvl w:val="0"/>
                <w:numId w:val="33"/>
              </w:numPr>
              <w:tabs>
                <w:tab w:val="left" w:pos="-284"/>
              </w:tabs>
              <w:spacing w:after="120"/>
              <w:jc w:val="both"/>
              <w:rPr>
                <w:rFonts w:eastAsia="Times New Roman"/>
                <w:sz w:val="24"/>
                <w:szCs w:val="24"/>
                <w:lang w:eastAsia="pl-PL"/>
              </w:rPr>
            </w:pPr>
            <w:r w:rsidRPr="00D64873">
              <w:rPr>
                <w:rFonts w:eastAsia="Times New Roman"/>
                <w:sz w:val="24"/>
                <w:szCs w:val="24"/>
                <w:lang w:eastAsia="pl-PL"/>
              </w:rPr>
              <w:t>Счетоводни документи (</w:t>
            </w:r>
            <w:r w:rsidRPr="00D64873">
              <w:rPr>
                <w:rFonts w:eastAsia="Times New Roman"/>
                <w:sz w:val="24"/>
                <w:szCs w:val="24"/>
                <w:lang w:eastAsia="en-US"/>
              </w:rPr>
              <w:t>Годишен</w:t>
            </w:r>
            <w:r w:rsidRPr="00D64873">
              <w:rPr>
                <w:rFonts w:eastAsia="Times New Roman"/>
                <w:sz w:val="24"/>
                <w:szCs w:val="24"/>
                <w:lang w:eastAsia="pl-PL"/>
              </w:rPr>
              <w:t xml:space="preserve"> отчет за дейността с финансови отчети) на </w:t>
            </w:r>
            <w:bookmarkStart w:id="5" w:name="_Hlk202348952"/>
            <w:r w:rsidRPr="00D64873">
              <w:rPr>
                <w:rFonts w:eastAsia="Times New Roman"/>
                <w:sz w:val="24"/>
                <w:szCs w:val="24"/>
                <w:lang w:eastAsia="pl-PL"/>
              </w:rPr>
              <w:t>партньора за последните две приключили финансови години към датата на кандидатстване, съгласно Условията за кандидатстване, когато е приложимо, подадени в ИСУН</w:t>
            </w:r>
            <w:bookmarkEnd w:id="5"/>
            <w:r w:rsidRPr="00D64873">
              <w:rPr>
                <w:rFonts w:eastAsia="Times New Roman"/>
                <w:sz w:val="24"/>
                <w:szCs w:val="24"/>
                <w:lang w:eastAsia="pl-PL"/>
              </w:rPr>
              <w:t>.</w:t>
            </w:r>
          </w:p>
          <w:p w14:paraId="0496AF04" w14:textId="77777777" w:rsidR="00D64873" w:rsidRPr="00D64873" w:rsidRDefault="00D64873" w:rsidP="00D64873">
            <w:pPr>
              <w:spacing w:before="120" w:after="160"/>
              <w:jc w:val="both"/>
              <w:rPr>
                <w:rFonts w:eastAsia="Times New Roman"/>
                <w:i/>
                <w:iCs/>
                <w:color w:val="000000"/>
                <w:sz w:val="24"/>
                <w:szCs w:val="24"/>
                <w:lang w:eastAsia="pl-PL"/>
              </w:rPr>
            </w:pPr>
            <w:bookmarkStart w:id="6" w:name="_Hlk202349037"/>
            <w:r w:rsidRPr="00D64873">
              <w:rPr>
                <w:rFonts w:eastAsia="Times New Roman"/>
                <w:i/>
                <w:iCs/>
                <w:color w:val="000000"/>
                <w:sz w:val="24"/>
                <w:szCs w:val="24"/>
                <w:lang w:eastAsia="pl-PL"/>
              </w:rPr>
              <w:t>Прилага се от партньор съгласно Условията за кандидатстване, в случай че документът не е публично оповестен. В случай че документът е публично оповестен, следва да бъде предоставен линк към източника, в който е наличен.</w:t>
            </w:r>
          </w:p>
          <w:p w14:paraId="23C4DC7C" w14:textId="77777777" w:rsidR="00D64873" w:rsidRPr="00D64873" w:rsidRDefault="00D64873" w:rsidP="00D64873">
            <w:pPr>
              <w:tabs>
                <w:tab w:val="left" w:pos="-284"/>
              </w:tabs>
              <w:jc w:val="both"/>
              <w:rPr>
                <w:rFonts w:eastAsia="Times New Roman"/>
                <w:sz w:val="24"/>
                <w:szCs w:val="24"/>
                <w:lang w:eastAsia="pl-PL"/>
              </w:rPr>
            </w:pPr>
            <w:r w:rsidRPr="00D64873">
              <w:rPr>
                <w:rFonts w:eastAsia="Times New Roman"/>
                <w:i/>
                <w:iCs/>
                <w:sz w:val="24"/>
                <w:szCs w:val="24"/>
                <w:lang w:eastAsia="pl-PL"/>
              </w:rPr>
              <w:t>Проверява се служебно от оценителната комисия:</w:t>
            </w:r>
          </w:p>
          <w:p w14:paraId="524B4515" w14:textId="77777777" w:rsidR="00D64873" w:rsidRPr="00D64873" w:rsidRDefault="00D64873" w:rsidP="00D64873">
            <w:pPr>
              <w:tabs>
                <w:tab w:val="left" w:pos="-284"/>
              </w:tabs>
              <w:jc w:val="both"/>
              <w:rPr>
                <w:rFonts w:eastAsia="Times New Roman"/>
                <w:i/>
                <w:iCs/>
                <w:sz w:val="24"/>
                <w:szCs w:val="24"/>
                <w:lang w:eastAsia="pl-PL"/>
              </w:rPr>
            </w:pPr>
            <w:r w:rsidRPr="00D64873">
              <w:rPr>
                <w:rFonts w:eastAsia="Times New Roman"/>
                <w:i/>
                <w:iCs/>
                <w:sz w:val="24"/>
                <w:szCs w:val="24"/>
                <w:lang w:eastAsia="pl-PL"/>
              </w:rPr>
              <w:t>- в случай че исканите документи са налични в МОНИТОРСТАТ на Националния статистически институт, същите се проверяват по служебен път, ако е осигурена възможност за това.</w:t>
            </w:r>
          </w:p>
          <w:p w14:paraId="2CA60DC6" w14:textId="77777777" w:rsidR="00D64873" w:rsidRPr="00D64873" w:rsidRDefault="00D64873" w:rsidP="00D64873">
            <w:pPr>
              <w:tabs>
                <w:tab w:val="left" w:pos="-284"/>
              </w:tabs>
              <w:jc w:val="both"/>
              <w:rPr>
                <w:rFonts w:eastAsia="Times New Roman"/>
                <w:i/>
                <w:iCs/>
                <w:sz w:val="24"/>
                <w:szCs w:val="24"/>
                <w:lang w:eastAsia="pl-PL"/>
              </w:rPr>
            </w:pPr>
            <w:r w:rsidRPr="00D64873">
              <w:rPr>
                <w:rFonts w:eastAsia="Times New Roman"/>
                <w:i/>
                <w:iCs/>
                <w:sz w:val="24"/>
                <w:szCs w:val="24"/>
                <w:lang w:eastAsia="pl-PL"/>
              </w:rPr>
              <w:t>- в случай че исканите документи, заверени по реда на Закона за счетоводството, са публично достъпни на други електронни източници, следва да бъде предоставен линк към източниците, в които са налични за целите на оценката</w:t>
            </w:r>
            <w:r w:rsidRPr="00D64873">
              <w:rPr>
                <w:rFonts w:eastAsia="Times New Roman"/>
                <w:sz w:val="24"/>
                <w:szCs w:val="24"/>
                <w:lang w:eastAsia="pl-PL"/>
              </w:rPr>
              <w:t>.</w:t>
            </w:r>
            <w:bookmarkEnd w:id="6"/>
          </w:p>
        </w:tc>
        <w:tc>
          <w:tcPr>
            <w:tcW w:w="804" w:type="dxa"/>
            <w:tcBorders>
              <w:top w:val="single" w:sz="4" w:space="0" w:color="auto"/>
              <w:left w:val="single" w:sz="4" w:space="0" w:color="auto"/>
              <w:bottom w:val="single" w:sz="4" w:space="0" w:color="auto"/>
              <w:right w:val="single" w:sz="4" w:space="0" w:color="auto"/>
            </w:tcBorders>
          </w:tcPr>
          <w:p w14:paraId="796B21EB"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1E012F08"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2E7606B8"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16DE68D5" w14:textId="77777777" w:rsidTr="00E15F78">
        <w:tc>
          <w:tcPr>
            <w:tcW w:w="7085" w:type="dxa"/>
            <w:tcBorders>
              <w:top w:val="single" w:sz="4" w:space="0" w:color="auto"/>
              <w:left w:val="single" w:sz="4" w:space="0" w:color="auto"/>
              <w:bottom w:val="single" w:sz="4" w:space="0" w:color="auto"/>
              <w:right w:val="single" w:sz="4" w:space="0" w:color="auto"/>
            </w:tcBorders>
          </w:tcPr>
          <w:p w14:paraId="10A6555C" w14:textId="77777777" w:rsidR="00D64873" w:rsidRPr="00D64873" w:rsidRDefault="00D64873" w:rsidP="00D64873">
            <w:pPr>
              <w:numPr>
                <w:ilvl w:val="0"/>
                <w:numId w:val="33"/>
              </w:numPr>
              <w:spacing w:after="120"/>
              <w:jc w:val="both"/>
              <w:rPr>
                <w:rFonts w:eastAsia="Times New Roman"/>
                <w:sz w:val="24"/>
                <w:szCs w:val="24"/>
                <w:lang w:eastAsia="en-US"/>
              </w:rPr>
            </w:pPr>
            <w:r w:rsidRPr="00D64873">
              <w:rPr>
                <w:rFonts w:eastAsia="Times New Roman"/>
                <w:sz w:val="24"/>
                <w:szCs w:val="24"/>
                <w:lang w:eastAsia="en-US"/>
              </w:rPr>
              <w:t xml:space="preserve">Документи, доказващи опит в изпълнение на дейности, сходни или идентични с тези по операцията и/или участие в изпълнението на поне един проект </w:t>
            </w:r>
            <w:bookmarkStart w:id="7" w:name="_Hlk202348881"/>
            <w:r w:rsidRPr="00D64873">
              <w:rPr>
                <w:rFonts w:eastAsia="Times New Roman"/>
                <w:sz w:val="24"/>
                <w:szCs w:val="24"/>
                <w:lang w:eastAsia="en-US"/>
              </w:rPr>
              <w:t>в сферата на образованието/изкуствата/културата/спорта и/или работата с уязвими групи преди датата на обявяване на процедурата</w:t>
            </w:r>
            <w:bookmarkEnd w:id="7"/>
            <w:r w:rsidRPr="00D64873">
              <w:rPr>
                <w:rFonts w:eastAsia="Times New Roman"/>
                <w:sz w:val="24"/>
                <w:szCs w:val="24"/>
                <w:lang w:eastAsia="en-US"/>
              </w:rPr>
              <w:t>.</w:t>
            </w:r>
          </w:p>
          <w:p w14:paraId="58256E9B" w14:textId="77777777" w:rsidR="00D64873" w:rsidRPr="00D64873" w:rsidRDefault="00D64873" w:rsidP="00D64873">
            <w:pPr>
              <w:tabs>
                <w:tab w:val="left" w:pos="0"/>
              </w:tabs>
              <w:spacing w:after="120"/>
              <w:jc w:val="both"/>
              <w:rPr>
                <w:rFonts w:eastAsia="Times New Roman"/>
                <w:sz w:val="24"/>
                <w:szCs w:val="24"/>
                <w:lang w:eastAsia="en-US"/>
              </w:rPr>
            </w:pPr>
            <w:r w:rsidRPr="00D64873">
              <w:rPr>
                <w:rFonts w:eastAsia="Times New Roman"/>
                <w:i/>
                <w:iCs/>
                <w:sz w:val="24"/>
                <w:szCs w:val="24"/>
                <w:lang w:eastAsia="en-US"/>
              </w:rPr>
              <w:t xml:space="preserve">Представя се от </w:t>
            </w:r>
            <w:bookmarkStart w:id="8" w:name="_Hlk202348432"/>
            <w:r w:rsidRPr="00D64873">
              <w:rPr>
                <w:rFonts w:eastAsia="Times New Roman"/>
                <w:i/>
                <w:iCs/>
                <w:sz w:val="24"/>
                <w:szCs w:val="24"/>
                <w:lang w:eastAsia="en-US"/>
              </w:rPr>
              <w:t xml:space="preserve">партньор </w:t>
            </w:r>
            <w:bookmarkEnd w:id="8"/>
            <w:r w:rsidRPr="00D64873">
              <w:rPr>
                <w:rFonts w:eastAsia="Times New Roman"/>
                <w:i/>
                <w:iCs/>
                <w:sz w:val="24"/>
                <w:szCs w:val="24"/>
                <w:lang w:eastAsia="en-US"/>
              </w:rPr>
              <w:t>ЮЛНЦ, в случай, че информацията не е налична в ТРРЮЛНЦ съгласно чл. 40, ал. 2, т. 1 и т. 2 от ЗЮЛНЦ в изпълнение на ал. 3 от същия член. В случай, че такива документи са публично достъпни, следва да бъдат предоставени линкове към източниците, в които са налични. (Примерни документи са писма, препоръки, договори, споразумения, меморандуми, проекти, други приложими).</w:t>
            </w:r>
          </w:p>
        </w:tc>
        <w:tc>
          <w:tcPr>
            <w:tcW w:w="804" w:type="dxa"/>
            <w:tcBorders>
              <w:top w:val="single" w:sz="4" w:space="0" w:color="auto"/>
              <w:left w:val="single" w:sz="4" w:space="0" w:color="auto"/>
              <w:bottom w:val="single" w:sz="4" w:space="0" w:color="auto"/>
              <w:right w:val="single" w:sz="4" w:space="0" w:color="auto"/>
            </w:tcBorders>
          </w:tcPr>
          <w:p w14:paraId="2F1120E4"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3F278E44"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6B898C76"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30415CA3" w14:textId="77777777" w:rsidTr="00E15F78">
        <w:tc>
          <w:tcPr>
            <w:tcW w:w="7085" w:type="dxa"/>
            <w:tcBorders>
              <w:top w:val="single" w:sz="4" w:space="0" w:color="auto"/>
              <w:left w:val="single" w:sz="4" w:space="0" w:color="auto"/>
              <w:bottom w:val="single" w:sz="4" w:space="0" w:color="auto"/>
              <w:right w:val="single" w:sz="4" w:space="0" w:color="auto"/>
            </w:tcBorders>
          </w:tcPr>
          <w:p w14:paraId="6D685E76" w14:textId="77777777" w:rsidR="00D64873" w:rsidRPr="00D64873" w:rsidRDefault="00D64873" w:rsidP="00D64873">
            <w:pPr>
              <w:numPr>
                <w:ilvl w:val="0"/>
                <w:numId w:val="33"/>
              </w:numPr>
              <w:spacing w:after="120"/>
              <w:jc w:val="both"/>
              <w:rPr>
                <w:rFonts w:ascii="TimesNewRoman,Italic" w:eastAsia="Times New Roman" w:hAnsi="TimesNewRoman,Italic" w:cs="TimesNewRoman,Italic"/>
                <w:i/>
                <w:iCs/>
                <w:sz w:val="24"/>
                <w:szCs w:val="24"/>
              </w:rPr>
            </w:pPr>
            <w:r w:rsidRPr="00D64873">
              <w:rPr>
                <w:rFonts w:ascii="TimesNewRoman" w:eastAsia="Times New Roman" w:hAnsi="TimesNewRoman" w:cs="TimesNewRoman"/>
                <w:sz w:val="24"/>
                <w:szCs w:val="24"/>
              </w:rPr>
              <w:lastRenderedPageBreak/>
              <w:t xml:space="preserve">Индикативен календар на събитията за насърчаване на талантите на територията на кандидат община/районна администрация към Столична община, община Пловдив и община Варна, в който са описани различните форми на събитията за насърчаване на талантите, планирани за организация и провеждане по години за целия период на изпълнение на проекта, както и Помощна таблица – Приложение ….във формат </w:t>
            </w:r>
            <w:proofErr w:type="spellStart"/>
            <w:r w:rsidRPr="00D64873">
              <w:rPr>
                <w:rFonts w:ascii="TimesNewRoman" w:eastAsia="Times New Roman" w:hAnsi="TimesNewRoman" w:cs="TimesNewRoman"/>
                <w:sz w:val="24"/>
                <w:szCs w:val="24"/>
              </w:rPr>
              <w:t>excel</w:t>
            </w:r>
            <w:proofErr w:type="spellEnd"/>
            <w:r w:rsidRPr="00D64873">
              <w:rPr>
                <w:rFonts w:ascii="TimesNewRoman" w:eastAsia="Times New Roman" w:hAnsi="TimesNewRoman" w:cs="TimesNewRoman"/>
                <w:sz w:val="24"/>
                <w:szCs w:val="24"/>
              </w:rPr>
              <w:t>.</w:t>
            </w:r>
          </w:p>
          <w:p w14:paraId="57FCBFB7" w14:textId="77777777" w:rsidR="00D64873" w:rsidRPr="00D64873" w:rsidRDefault="00D64873" w:rsidP="00D64873">
            <w:pPr>
              <w:spacing w:after="120"/>
              <w:jc w:val="both"/>
              <w:rPr>
                <w:rFonts w:eastAsia="Times New Roman"/>
                <w:sz w:val="24"/>
                <w:szCs w:val="24"/>
                <w:lang w:eastAsia="en-US"/>
              </w:rPr>
            </w:pPr>
            <w:r w:rsidRPr="00D64873">
              <w:rPr>
                <w:rFonts w:eastAsia="Times New Roman"/>
                <w:i/>
                <w:iCs/>
                <w:sz w:val="24"/>
                <w:szCs w:val="24"/>
                <w:lang w:eastAsia="en-US"/>
              </w:rPr>
              <w:t>Представят се в ИСУН съгласно образец Индикативен календар на събитията (</w:t>
            </w:r>
            <w:bookmarkStart w:id="9" w:name="_Hlk202270860"/>
            <w:r w:rsidRPr="00D64873">
              <w:rPr>
                <w:rFonts w:eastAsia="Times New Roman"/>
                <w:i/>
                <w:iCs/>
                <w:sz w:val="24"/>
                <w:szCs w:val="24"/>
                <w:lang w:eastAsia="en-US"/>
              </w:rPr>
              <w:t>Приложение … към Условията за кандидатстване</w:t>
            </w:r>
            <w:bookmarkEnd w:id="9"/>
            <w:r w:rsidRPr="00D64873">
              <w:rPr>
                <w:rFonts w:eastAsia="Times New Roman"/>
                <w:i/>
                <w:iCs/>
                <w:sz w:val="24"/>
                <w:szCs w:val="24"/>
                <w:lang w:eastAsia="en-US"/>
              </w:rPr>
              <w:t>), попълнен и подписан от официално представляващия кандидата и образец на Помощна таблица, попълнен съгласно Условията за кандидатстване (Приложение … към Условията за кандидатстване).</w:t>
            </w:r>
          </w:p>
        </w:tc>
        <w:tc>
          <w:tcPr>
            <w:tcW w:w="804" w:type="dxa"/>
            <w:tcBorders>
              <w:top w:val="single" w:sz="4" w:space="0" w:color="auto"/>
              <w:left w:val="single" w:sz="4" w:space="0" w:color="auto"/>
              <w:bottom w:val="single" w:sz="4" w:space="0" w:color="auto"/>
              <w:right w:val="single" w:sz="4" w:space="0" w:color="auto"/>
            </w:tcBorders>
          </w:tcPr>
          <w:p w14:paraId="1653AA39"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22B5FEE9"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3B00FEF2" w14:textId="77777777" w:rsidR="00D64873" w:rsidRPr="00D64873" w:rsidRDefault="00D64873" w:rsidP="00D64873">
            <w:pPr>
              <w:spacing w:after="120"/>
              <w:jc w:val="both"/>
              <w:rPr>
                <w:rFonts w:eastAsia="Times New Roman"/>
                <w:sz w:val="24"/>
                <w:szCs w:val="24"/>
                <w:lang w:eastAsia="en-US"/>
              </w:rPr>
            </w:pPr>
          </w:p>
        </w:tc>
      </w:tr>
      <w:tr w:rsidR="00D64873" w:rsidRPr="00D64873" w14:paraId="75D4476B" w14:textId="77777777" w:rsidTr="00E15F78">
        <w:tc>
          <w:tcPr>
            <w:tcW w:w="7085" w:type="dxa"/>
            <w:tcBorders>
              <w:top w:val="single" w:sz="4" w:space="0" w:color="auto"/>
              <w:left w:val="single" w:sz="4" w:space="0" w:color="auto"/>
              <w:bottom w:val="single" w:sz="4" w:space="0" w:color="auto"/>
              <w:right w:val="single" w:sz="4" w:space="0" w:color="auto"/>
            </w:tcBorders>
          </w:tcPr>
          <w:p w14:paraId="568BA112" w14:textId="77777777"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 xml:space="preserve"> Решение на Общинския съвет, </w:t>
            </w:r>
            <w:r w:rsidRPr="00D64873">
              <w:rPr>
                <w:rFonts w:eastAsia="Times New Roman"/>
                <w:sz w:val="24"/>
                <w:szCs w:val="24"/>
              </w:rPr>
              <w:t>изразяващо съгласие с</w:t>
            </w:r>
            <w:r w:rsidRPr="00D64873" w:rsidDel="00DC23A2">
              <w:rPr>
                <w:rFonts w:eastAsia="Times New Roman"/>
                <w:sz w:val="24"/>
                <w:szCs w:val="24"/>
              </w:rPr>
              <w:t xml:space="preserve"> </w:t>
            </w:r>
            <w:r w:rsidRPr="00D64873">
              <w:rPr>
                <w:rFonts w:eastAsia="Times New Roman"/>
                <w:sz w:val="24"/>
                <w:szCs w:val="24"/>
              </w:rPr>
              <w:t xml:space="preserve">участието </w:t>
            </w:r>
            <w:bookmarkStart w:id="10" w:name="_Hlk202348664"/>
            <w:r w:rsidRPr="00D64873">
              <w:rPr>
                <w:rFonts w:eastAsia="Times New Roman"/>
                <w:sz w:val="24"/>
                <w:szCs w:val="24"/>
              </w:rPr>
              <w:t>на общината като кандидат/партньор по проектното предложение по процедурата.</w:t>
            </w:r>
          </w:p>
          <w:p w14:paraId="45AF10CC" w14:textId="77777777" w:rsidR="00D64873" w:rsidRPr="00D64873" w:rsidRDefault="00D64873" w:rsidP="00D64873">
            <w:pPr>
              <w:tabs>
                <w:tab w:val="left" w:pos="-284"/>
              </w:tabs>
              <w:spacing w:after="120"/>
              <w:jc w:val="both"/>
              <w:rPr>
                <w:sz w:val="24"/>
                <w:szCs w:val="24"/>
              </w:rPr>
            </w:pPr>
            <w:bookmarkStart w:id="11" w:name="_Hlk202348778"/>
            <w:bookmarkEnd w:id="10"/>
            <w:r w:rsidRPr="00D64873">
              <w:rPr>
                <w:rFonts w:eastAsia="Times New Roman"/>
                <w:i/>
                <w:iCs/>
                <w:sz w:val="24"/>
                <w:szCs w:val="24"/>
                <w:lang w:eastAsia="en-US"/>
              </w:rPr>
              <w:t>Представя се само от общини – кандидати/партньори, извън случаите на участие на районни администрации към Столична община, община Пловдив и община Варна</w:t>
            </w:r>
            <w:r w:rsidRPr="00D64873" w:rsidDel="00551420">
              <w:rPr>
                <w:rFonts w:eastAsia="Times New Roman"/>
                <w:i/>
                <w:iCs/>
                <w:sz w:val="24"/>
                <w:szCs w:val="24"/>
                <w:lang w:eastAsia="en-US"/>
              </w:rPr>
              <w:t xml:space="preserve"> </w:t>
            </w:r>
            <w:r w:rsidRPr="00D64873">
              <w:rPr>
                <w:rFonts w:eastAsia="Times New Roman"/>
                <w:i/>
                <w:iCs/>
                <w:sz w:val="24"/>
                <w:szCs w:val="24"/>
                <w:lang w:eastAsia="en-US"/>
              </w:rPr>
              <w:t>като кандидати/партньори</w:t>
            </w:r>
            <w:bookmarkEnd w:id="11"/>
            <w:r w:rsidRPr="00D64873">
              <w:rPr>
                <w:rFonts w:eastAsia="Times New Roman"/>
                <w:i/>
                <w:iCs/>
                <w:sz w:val="24"/>
                <w:szCs w:val="24"/>
                <w:lang w:eastAsia="en-US"/>
              </w:rPr>
              <w:t>.</w:t>
            </w:r>
          </w:p>
        </w:tc>
        <w:tc>
          <w:tcPr>
            <w:tcW w:w="804" w:type="dxa"/>
            <w:tcBorders>
              <w:top w:val="single" w:sz="4" w:space="0" w:color="auto"/>
              <w:left w:val="single" w:sz="4" w:space="0" w:color="auto"/>
              <w:bottom w:val="single" w:sz="4" w:space="0" w:color="auto"/>
              <w:right w:val="single" w:sz="4" w:space="0" w:color="auto"/>
            </w:tcBorders>
          </w:tcPr>
          <w:p w14:paraId="6824331B"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4FC97A36"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7F623691"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31C8B982" w14:textId="77777777" w:rsidTr="00E15F78">
        <w:tc>
          <w:tcPr>
            <w:tcW w:w="7085" w:type="dxa"/>
            <w:tcBorders>
              <w:top w:val="single" w:sz="4" w:space="0" w:color="auto"/>
              <w:left w:val="single" w:sz="4" w:space="0" w:color="auto"/>
              <w:bottom w:val="single" w:sz="4" w:space="0" w:color="auto"/>
              <w:right w:val="single" w:sz="4" w:space="0" w:color="auto"/>
            </w:tcBorders>
          </w:tcPr>
          <w:p w14:paraId="6BC4BFB1" w14:textId="77777777" w:rsidR="00D64873" w:rsidRPr="00D64873" w:rsidRDefault="00D64873" w:rsidP="00D64873">
            <w:pPr>
              <w:numPr>
                <w:ilvl w:val="0"/>
                <w:numId w:val="33"/>
              </w:numPr>
              <w:tabs>
                <w:tab w:val="left" w:pos="0"/>
              </w:tabs>
              <w:spacing w:after="120"/>
              <w:jc w:val="both"/>
              <w:rPr>
                <w:rFonts w:eastAsia="Times New Roman"/>
                <w:sz w:val="24"/>
                <w:szCs w:val="24"/>
                <w:lang w:eastAsia="en-US"/>
              </w:rPr>
            </w:pPr>
            <w:bookmarkStart w:id="12" w:name="_Hlk202348700"/>
            <w:r w:rsidRPr="00D64873">
              <w:rPr>
                <w:rFonts w:eastAsia="Times New Roman"/>
                <w:sz w:val="24"/>
                <w:szCs w:val="24"/>
                <w:lang w:eastAsia="en-US"/>
              </w:rPr>
              <w:t xml:space="preserve">Решение на Общинския съвет, </w:t>
            </w:r>
            <w:r w:rsidRPr="00D64873">
              <w:rPr>
                <w:rFonts w:eastAsia="Times New Roman"/>
                <w:sz w:val="24"/>
                <w:szCs w:val="24"/>
              </w:rPr>
              <w:t>с което се делегира правото на районния кмет да подава проектното предложение/да участва като партньор по процедурата от името на общината и да изпълнява функциите на кандидат/партньор и бенефициент от името и за сметка на общината</w:t>
            </w:r>
            <w:bookmarkEnd w:id="12"/>
            <w:r w:rsidRPr="00D64873">
              <w:rPr>
                <w:rFonts w:eastAsia="Times New Roman"/>
                <w:sz w:val="24"/>
                <w:szCs w:val="24"/>
              </w:rPr>
              <w:t>.</w:t>
            </w:r>
          </w:p>
          <w:p w14:paraId="75FAD1D3" w14:textId="77777777" w:rsidR="00D64873" w:rsidRPr="00D64873" w:rsidRDefault="00D64873" w:rsidP="00D64873">
            <w:pPr>
              <w:tabs>
                <w:tab w:val="left" w:pos="0"/>
              </w:tabs>
              <w:spacing w:after="120"/>
              <w:jc w:val="both"/>
              <w:rPr>
                <w:rFonts w:eastAsia="Times New Roman"/>
                <w:sz w:val="24"/>
                <w:szCs w:val="24"/>
                <w:lang w:eastAsia="en-US"/>
              </w:rPr>
            </w:pPr>
            <w:bookmarkStart w:id="13" w:name="_Hlk202348795"/>
            <w:r w:rsidRPr="00D64873">
              <w:rPr>
                <w:rFonts w:eastAsia="Times New Roman"/>
                <w:i/>
                <w:iCs/>
                <w:sz w:val="24"/>
                <w:szCs w:val="24"/>
                <w:lang w:eastAsia="en-US"/>
              </w:rPr>
              <w:t>Представя се само от районни администрации към Столична община, община Пловдив и община Варна, които участват като кандидати/партньори по процедурата</w:t>
            </w:r>
            <w:bookmarkEnd w:id="13"/>
            <w:r w:rsidRPr="00D64873">
              <w:rPr>
                <w:rFonts w:eastAsia="Times New Roman"/>
                <w:i/>
                <w:iCs/>
                <w:sz w:val="24"/>
                <w:szCs w:val="24"/>
                <w:lang w:eastAsia="en-US"/>
              </w:rPr>
              <w:t>.</w:t>
            </w:r>
          </w:p>
        </w:tc>
        <w:tc>
          <w:tcPr>
            <w:tcW w:w="804" w:type="dxa"/>
            <w:tcBorders>
              <w:top w:val="single" w:sz="4" w:space="0" w:color="auto"/>
              <w:left w:val="single" w:sz="4" w:space="0" w:color="auto"/>
              <w:bottom w:val="single" w:sz="4" w:space="0" w:color="auto"/>
              <w:right w:val="single" w:sz="4" w:space="0" w:color="auto"/>
            </w:tcBorders>
          </w:tcPr>
          <w:p w14:paraId="3250747A"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53914AA7"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07E9DCD0"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34F48732" w14:textId="77777777" w:rsidTr="00E15F78">
        <w:tc>
          <w:tcPr>
            <w:tcW w:w="7085" w:type="dxa"/>
            <w:tcBorders>
              <w:top w:val="single" w:sz="4" w:space="0" w:color="auto"/>
              <w:left w:val="single" w:sz="4" w:space="0" w:color="auto"/>
              <w:bottom w:val="single" w:sz="4" w:space="0" w:color="auto"/>
              <w:right w:val="single" w:sz="4" w:space="0" w:color="auto"/>
            </w:tcBorders>
            <w:shd w:val="clear" w:color="auto" w:fill="E0E0E0"/>
            <w:hideMark/>
          </w:tcPr>
          <w:p w14:paraId="7C816E90" w14:textId="77777777" w:rsidR="00D64873" w:rsidRPr="00D64873" w:rsidRDefault="00D64873" w:rsidP="00D64873">
            <w:pPr>
              <w:spacing w:after="120"/>
              <w:rPr>
                <w:b/>
                <w:sz w:val="24"/>
                <w:szCs w:val="24"/>
              </w:rPr>
            </w:pPr>
            <w:r w:rsidRPr="00D64873">
              <w:rPr>
                <w:b/>
                <w:sz w:val="24"/>
                <w:szCs w:val="24"/>
              </w:rPr>
              <w:t xml:space="preserve">КРИТЕРИИ ЗА ОЦЕНКА НА ДОПУСТИМОСТТА </w:t>
            </w:r>
          </w:p>
        </w:tc>
        <w:tc>
          <w:tcPr>
            <w:tcW w:w="804" w:type="dxa"/>
            <w:tcBorders>
              <w:top w:val="single" w:sz="4" w:space="0" w:color="auto"/>
              <w:left w:val="single" w:sz="4" w:space="0" w:color="auto"/>
              <w:bottom w:val="single" w:sz="4" w:space="0" w:color="auto"/>
              <w:right w:val="single" w:sz="4" w:space="0" w:color="auto"/>
            </w:tcBorders>
            <w:shd w:val="clear" w:color="auto" w:fill="E0E0E0"/>
            <w:hideMark/>
          </w:tcPr>
          <w:p w14:paraId="0C7B8F50"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ДА</w:t>
            </w:r>
          </w:p>
        </w:tc>
        <w:tc>
          <w:tcPr>
            <w:tcW w:w="880"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7B35B36B"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НЕ</w:t>
            </w:r>
          </w:p>
        </w:tc>
        <w:tc>
          <w:tcPr>
            <w:tcW w:w="767" w:type="dxa"/>
            <w:tcBorders>
              <w:top w:val="single" w:sz="4" w:space="0" w:color="auto"/>
              <w:left w:val="single" w:sz="4" w:space="0" w:color="auto"/>
              <w:bottom w:val="single" w:sz="4" w:space="0" w:color="auto"/>
              <w:right w:val="single" w:sz="4" w:space="0" w:color="auto"/>
            </w:tcBorders>
            <w:shd w:val="clear" w:color="auto" w:fill="E0E0E0"/>
          </w:tcPr>
          <w:p w14:paraId="56311B63"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Н/П</w:t>
            </w:r>
          </w:p>
        </w:tc>
      </w:tr>
      <w:tr w:rsidR="00D64873" w:rsidRPr="00D64873" w14:paraId="4F423795" w14:textId="77777777" w:rsidTr="00E15F78">
        <w:trPr>
          <w:trHeight w:val="338"/>
        </w:trPr>
        <w:tc>
          <w:tcPr>
            <w:tcW w:w="7085" w:type="dxa"/>
          </w:tcPr>
          <w:p w14:paraId="23F36806"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Кандидатът е допустим, съгласно Условията за кандидатстване.</w:t>
            </w:r>
          </w:p>
          <w:p w14:paraId="4BEA865F"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en-US"/>
              </w:rPr>
              <w:t>Проверката за кандидати общини/районни администрации към Столична община, община Пловдив и община Варна</w:t>
            </w:r>
            <w:r w:rsidRPr="00D64873" w:rsidDel="00CD0827">
              <w:rPr>
                <w:rFonts w:eastAsia="Times New Roman"/>
                <w:i/>
                <w:sz w:val="24"/>
                <w:szCs w:val="24"/>
                <w:lang w:eastAsia="en-US"/>
              </w:rPr>
              <w:t xml:space="preserve"> </w:t>
            </w:r>
            <w:r w:rsidRPr="00D64873">
              <w:rPr>
                <w:rFonts w:eastAsia="Times New Roman"/>
                <w:i/>
                <w:sz w:val="24"/>
                <w:szCs w:val="24"/>
                <w:lang w:eastAsia="en-US"/>
              </w:rPr>
              <w:t>се извършва служебно в</w:t>
            </w:r>
            <w:r w:rsidRPr="00D64873">
              <w:rPr>
                <w:rFonts w:eastAsia="Times New Roman"/>
                <w:sz w:val="24"/>
                <w:szCs w:val="24"/>
                <w:lang w:eastAsia="en-US"/>
              </w:rPr>
              <w:t xml:space="preserve"> </w:t>
            </w:r>
            <w:r w:rsidRPr="00D64873">
              <w:rPr>
                <w:rFonts w:eastAsia="Times New Roman"/>
                <w:i/>
                <w:sz w:val="24"/>
                <w:szCs w:val="24"/>
                <w:lang w:eastAsia="en-US"/>
              </w:rPr>
              <w:t xml:space="preserve">Регистър БУЛСТАТ. Проверка се извършва и на база представени документи по критерий № 12 и № 13 от група 1.   </w:t>
            </w:r>
          </w:p>
          <w:p w14:paraId="7F31BC54"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Проектно предложение, което е подадено от кандидат, който не отговаря на изискванията за допустимост на кандидата, следва да бъде отхвърлено.</w:t>
            </w:r>
          </w:p>
        </w:tc>
        <w:tc>
          <w:tcPr>
            <w:tcW w:w="816" w:type="dxa"/>
            <w:gridSpan w:val="2"/>
          </w:tcPr>
          <w:p w14:paraId="3212F035"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1B95E750"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60D7BB88" w14:textId="77777777" w:rsidR="00D64873" w:rsidRPr="00D64873" w:rsidRDefault="00D64873" w:rsidP="00D64873">
            <w:pPr>
              <w:spacing w:after="120"/>
              <w:jc w:val="center"/>
              <w:rPr>
                <w:rFonts w:eastAsia="Times New Roman"/>
                <w:sz w:val="24"/>
                <w:szCs w:val="24"/>
                <w:lang w:eastAsia="en-US"/>
              </w:rPr>
            </w:pPr>
          </w:p>
        </w:tc>
      </w:tr>
      <w:tr w:rsidR="00D64873" w:rsidRPr="00D64873" w14:paraId="5BCB460F" w14:textId="77777777" w:rsidTr="00E15F78">
        <w:trPr>
          <w:trHeight w:val="338"/>
        </w:trPr>
        <w:tc>
          <w:tcPr>
            <w:tcW w:w="7085" w:type="dxa"/>
          </w:tcPr>
          <w:p w14:paraId="3A5B2D8A"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Партньорите са допустими, съгласно Условията за кандидатстване.</w:t>
            </w:r>
          </w:p>
          <w:p w14:paraId="56EEDBE0" w14:textId="77777777" w:rsidR="00D64873" w:rsidRPr="00D64873" w:rsidRDefault="00D64873" w:rsidP="00D64873">
            <w:pPr>
              <w:tabs>
                <w:tab w:val="left" w:pos="-284"/>
              </w:tabs>
              <w:spacing w:after="120"/>
              <w:ind w:left="60"/>
              <w:jc w:val="both"/>
              <w:rPr>
                <w:rFonts w:eastAsia="Times New Roman"/>
                <w:i/>
                <w:sz w:val="24"/>
                <w:szCs w:val="24"/>
                <w:lang w:eastAsia="en-US"/>
              </w:rPr>
            </w:pPr>
            <w:r w:rsidRPr="00D64873">
              <w:rPr>
                <w:rFonts w:eastAsia="Times New Roman"/>
                <w:i/>
                <w:sz w:val="24"/>
                <w:szCs w:val="24"/>
                <w:lang w:eastAsia="en-US"/>
              </w:rPr>
              <w:t>В рамките на настоящия критерий се оценява за всеки партньор поотделно всяко едно от изискванията за допустимост, които са посочени в Условията за кандидатстване.</w:t>
            </w:r>
          </w:p>
          <w:p w14:paraId="24760AED"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en-US"/>
              </w:rPr>
              <w:t>Проверката за партньори се извършва служебно в</w:t>
            </w:r>
            <w:r w:rsidRPr="00D64873">
              <w:rPr>
                <w:rFonts w:eastAsia="Times New Roman"/>
                <w:sz w:val="24"/>
                <w:szCs w:val="24"/>
                <w:lang w:eastAsia="en-US"/>
              </w:rPr>
              <w:t xml:space="preserve"> </w:t>
            </w:r>
            <w:r w:rsidRPr="00D64873">
              <w:rPr>
                <w:rFonts w:eastAsia="Times New Roman"/>
                <w:i/>
                <w:sz w:val="24"/>
                <w:szCs w:val="24"/>
                <w:lang w:eastAsia="en-US"/>
              </w:rPr>
              <w:t>ТРРЮЛНЦ, Регистър БУЛСТАТ или в други публични регистри,</w:t>
            </w:r>
            <w:r w:rsidRPr="00D64873">
              <w:rPr>
                <w:rFonts w:eastAsia="Times New Roman"/>
                <w:sz w:val="24"/>
                <w:szCs w:val="24"/>
              </w:rPr>
              <w:t xml:space="preserve"> </w:t>
            </w:r>
            <w:r w:rsidRPr="00D64873">
              <w:rPr>
                <w:rFonts w:eastAsia="Times New Roman"/>
                <w:i/>
                <w:sz w:val="24"/>
                <w:szCs w:val="24"/>
                <w:lang w:eastAsia="en-US"/>
              </w:rPr>
              <w:t xml:space="preserve">както и на </w:t>
            </w:r>
            <w:r w:rsidRPr="00D64873">
              <w:rPr>
                <w:rFonts w:eastAsia="Times New Roman"/>
                <w:i/>
                <w:sz w:val="24"/>
                <w:szCs w:val="24"/>
                <w:lang w:eastAsia="en-US"/>
              </w:rPr>
              <w:lastRenderedPageBreak/>
              <w:t>база представени документи по критерий № 8, № 9 и № 10 от група 1.</w:t>
            </w:r>
          </w:p>
          <w:p w14:paraId="5F8DE4D0" w14:textId="77777777" w:rsidR="00D64873" w:rsidRPr="00D64873" w:rsidRDefault="00D64873" w:rsidP="00D64873">
            <w:pPr>
              <w:spacing w:after="120"/>
              <w:jc w:val="both"/>
              <w:rPr>
                <w:rFonts w:eastAsia="Times New Roman"/>
                <w:i/>
                <w:sz w:val="24"/>
                <w:szCs w:val="24"/>
                <w:lang w:eastAsia="en-US"/>
              </w:rPr>
            </w:pPr>
            <w:r w:rsidRPr="00D64873">
              <w:rPr>
                <w:rFonts w:eastAsia="Times New Roman"/>
                <w:i/>
                <w:sz w:val="24"/>
                <w:szCs w:val="24"/>
                <w:lang w:eastAsia="en-US"/>
              </w:rPr>
              <w:t>Проектни предложения, в които партньор не отговаря на изискванията за допустимост, следва да бъдат отхвърлени.</w:t>
            </w:r>
          </w:p>
        </w:tc>
        <w:tc>
          <w:tcPr>
            <w:tcW w:w="816" w:type="dxa"/>
            <w:gridSpan w:val="2"/>
          </w:tcPr>
          <w:p w14:paraId="618FDAAC"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lastRenderedPageBreak/>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66C4F3E4"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2CCD51E3"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3C912430" w14:textId="77777777" w:rsidTr="00E15F78">
        <w:trPr>
          <w:trHeight w:val="338"/>
        </w:trPr>
        <w:tc>
          <w:tcPr>
            <w:tcW w:w="7085" w:type="dxa"/>
          </w:tcPr>
          <w:p w14:paraId="204B8A10" w14:textId="77777777" w:rsidR="00D64873" w:rsidRPr="00D64873" w:rsidRDefault="00D64873" w:rsidP="00D64873">
            <w:pPr>
              <w:numPr>
                <w:ilvl w:val="0"/>
                <w:numId w:val="34"/>
              </w:numPr>
              <w:tabs>
                <w:tab w:val="left" w:pos="-284"/>
              </w:tabs>
              <w:ind w:left="357" w:hanging="357"/>
              <w:jc w:val="both"/>
              <w:rPr>
                <w:rFonts w:eastAsia="Times New Roman"/>
                <w:sz w:val="24"/>
                <w:szCs w:val="24"/>
                <w:lang w:eastAsia="zh-CN"/>
              </w:rPr>
            </w:pPr>
            <w:r w:rsidRPr="00D64873">
              <w:rPr>
                <w:rFonts w:eastAsia="Times New Roman"/>
                <w:sz w:val="24"/>
                <w:szCs w:val="24"/>
                <w:lang w:eastAsia="en-US"/>
              </w:rPr>
              <w:t xml:space="preserve">Допустимите кандидати съгласно Условията за кандидатстване (общини/районни администрации към Столична община, община Пловдив и община Варна) участват като </w:t>
            </w:r>
            <w:r w:rsidRPr="00D64873">
              <w:rPr>
                <w:rFonts w:eastAsia="Times New Roman"/>
                <w:i/>
                <w:iCs/>
                <w:sz w:val="24"/>
                <w:szCs w:val="24"/>
                <w:lang w:eastAsia="en-US"/>
              </w:rPr>
              <w:t>кандидат</w:t>
            </w:r>
            <w:r w:rsidRPr="00D64873">
              <w:rPr>
                <w:rFonts w:eastAsia="Times New Roman"/>
                <w:sz w:val="24"/>
                <w:szCs w:val="24"/>
                <w:lang w:eastAsia="en-US"/>
              </w:rPr>
              <w:t xml:space="preserve"> </w:t>
            </w:r>
            <w:r w:rsidRPr="00D64873">
              <w:rPr>
                <w:rFonts w:eastAsia="Times New Roman"/>
                <w:b/>
                <w:bCs/>
                <w:sz w:val="24"/>
                <w:szCs w:val="24"/>
                <w:lang w:eastAsia="en-US"/>
              </w:rPr>
              <w:t>само в едно проектно предложение</w:t>
            </w:r>
            <w:r w:rsidRPr="00D64873">
              <w:rPr>
                <w:rFonts w:eastAsia="Times New Roman"/>
                <w:sz w:val="24"/>
                <w:szCs w:val="24"/>
                <w:lang w:eastAsia="en-US"/>
              </w:rPr>
              <w:t xml:space="preserve"> по процедурата. </w:t>
            </w:r>
          </w:p>
          <w:p w14:paraId="0CFC4EC6" w14:textId="77777777" w:rsidR="00D64873" w:rsidRPr="00D64873" w:rsidRDefault="00D64873" w:rsidP="00D64873">
            <w:pPr>
              <w:tabs>
                <w:tab w:val="left" w:pos="-284"/>
              </w:tabs>
              <w:spacing w:before="120" w:after="120"/>
              <w:jc w:val="both"/>
              <w:rPr>
                <w:rFonts w:eastAsia="Times New Roman"/>
                <w:iCs/>
                <w:sz w:val="24"/>
                <w:szCs w:val="24"/>
                <w:lang w:eastAsia="en-US"/>
              </w:rPr>
            </w:pPr>
            <w:r w:rsidRPr="00D64873">
              <w:rPr>
                <w:rFonts w:eastAsia="Times New Roman"/>
                <w:i/>
                <w:sz w:val="24"/>
                <w:szCs w:val="24"/>
                <w:lang w:eastAsia="en-US"/>
              </w:rPr>
              <w:t>Проверката се прави</w:t>
            </w:r>
            <w:r w:rsidRPr="00D64873">
              <w:rPr>
                <w:rFonts w:eastAsia="Times New Roman"/>
                <w:i/>
                <w:sz w:val="24"/>
                <w:szCs w:val="24"/>
              </w:rPr>
              <w:t xml:space="preserve"> </w:t>
            </w:r>
            <w:r w:rsidRPr="00D64873">
              <w:rPr>
                <w:rFonts w:eastAsia="Times New Roman"/>
                <w:i/>
                <w:sz w:val="24"/>
                <w:szCs w:val="24"/>
                <w:lang w:eastAsia="en-US"/>
              </w:rPr>
              <w:t>сред всички подадени по процедурата проектни предложения.</w:t>
            </w:r>
          </w:p>
          <w:p w14:paraId="4666B5EE" w14:textId="77777777" w:rsidR="00D64873" w:rsidRPr="00D64873" w:rsidDel="0043518D"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 xml:space="preserve"> </w:t>
            </w:r>
            <w:r w:rsidRPr="00D64873">
              <w:rPr>
                <w:rFonts w:eastAsia="Times New Roman"/>
                <w:i/>
                <w:iCs/>
                <w:sz w:val="24"/>
                <w:szCs w:val="24"/>
              </w:rPr>
              <w:t>В случай че кандидат е подал повече от едно проектно предложение, оценителната комисия следва да разгледа само последното постъпило проектно предложение, с изключение на случаите, в които кандидатът е оттеглил последното по ред на подаване проектно предложение</w:t>
            </w:r>
            <w:r w:rsidRPr="00D64873">
              <w:rPr>
                <w:rFonts w:eastAsia="Times New Roman"/>
                <w:sz w:val="24"/>
                <w:szCs w:val="24"/>
                <w:lang w:eastAsia="en-US"/>
              </w:rPr>
              <w:t xml:space="preserve">. </w:t>
            </w:r>
          </w:p>
        </w:tc>
        <w:tc>
          <w:tcPr>
            <w:tcW w:w="816" w:type="dxa"/>
            <w:gridSpan w:val="2"/>
          </w:tcPr>
          <w:p w14:paraId="6D5E478C"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54EBA8C4"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6FB6380C" w14:textId="77777777" w:rsidR="00D64873" w:rsidRPr="00D64873" w:rsidRDefault="00D64873" w:rsidP="00D64873">
            <w:pPr>
              <w:spacing w:after="120"/>
              <w:jc w:val="center"/>
              <w:rPr>
                <w:rFonts w:eastAsia="Times New Roman"/>
                <w:sz w:val="24"/>
                <w:szCs w:val="24"/>
                <w:lang w:eastAsia="en-US"/>
              </w:rPr>
            </w:pPr>
          </w:p>
        </w:tc>
      </w:tr>
      <w:tr w:rsidR="00D64873" w:rsidRPr="00D64873" w14:paraId="76480D1D" w14:textId="77777777" w:rsidTr="00E15F78">
        <w:trPr>
          <w:trHeight w:val="338"/>
        </w:trPr>
        <w:tc>
          <w:tcPr>
            <w:tcW w:w="7085" w:type="dxa"/>
          </w:tcPr>
          <w:p w14:paraId="27261AC8" w14:textId="77777777" w:rsidR="00D64873" w:rsidRPr="00D64873" w:rsidRDefault="00D64873" w:rsidP="00D64873">
            <w:pPr>
              <w:numPr>
                <w:ilvl w:val="0"/>
                <w:numId w:val="34"/>
              </w:numPr>
              <w:tabs>
                <w:tab w:val="left" w:pos="-284"/>
              </w:tabs>
              <w:jc w:val="both"/>
              <w:rPr>
                <w:rFonts w:eastAsia="Times New Roman"/>
                <w:b/>
                <w:bCs/>
                <w:sz w:val="24"/>
                <w:szCs w:val="24"/>
                <w:lang w:eastAsia="zh-CN"/>
              </w:rPr>
            </w:pPr>
            <w:r w:rsidRPr="00D64873">
              <w:rPr>
                <w:rFonts w:eastAsia="Times New Roman"/>
                <w:sz w:val="24"/>
                <w:szCs w:val="24"/>
                <w:lang w:eastAsia="en-US"/>
              </w:rPr>
              <w:t>Допустимите партньори съгласно Условията за кандидатстване</w:t>
            </w:r>
            <w:r w:rsidRPr="00D64873">
              <w:rPr>
                <w:rFonts w:eastAsia="Times New Roman"/>
                <w:sz w:val="24"/>
                <w:szCs w:val="24"/>
                <w:lang w:val="en-US" w:eastAsia="en-US"/>
              </w:rPr>
              <w:t xml:space="preserve"> (</w:t>
            </w:r>
            <w:r w:rsidRPr="00D64873">
              <w:rPr>
                <w:rFonts w:eastAsia="Times New Roman"/>
                <w:sz w:val="24"/>
                <w:szCs w:val="24"/>
                <w:lang w:eastAsia="en-US"/>
              </w:rPr>
              <w:t>общини/районни администрации към Столична община, община Пловдив и община Варна</w:t>
            </w:r>
            <w:r w:rsidRPr="00D64873">
              <w:rPr>
                <w:rFonts w:eastAsia="Times New Roman"/>
                <w:sz w:val="24"/>
                <w:szCs w:val="24"/>
                <w:lang w:val="en-US" w:eastAsia="en-US"/>
              </w:rPr>
              <w:t>)</w:t>
            </w:r>
            <w:r w:rsidRPr="00D64873">
              <w:rPr>
                <w:rFonts w:eastAsia="Times New Roman"/>
                <w:sz w:val="24"/>
                <w:szCs w:val="24"/>
                <w:lang w:eastAsia="en-US"/>
              </w:rPr>
              <w:t xml:space="preserve"> участват като </w:t>
            </w:r>
            <w:r w:rsidRPr="00D64873">
              <w:rPr>
                <w:rFonts w:eastAsia="Times New Roman"/>
                <w:i/>
                <w:iCs/>
                <w:sz w:val="24"/>
                <w:szCs w:val="24"/>
                <w:lang w:eastAsia="en-US"/>
              </w:rPr>
              <w:t xml:space="preserve">партньор </w:t>
            </w:r>
            <w:r w:rsidRPr="00D64873">
              <w:rPr>
                <w:rFonts w:eastAsia="Times New Roman"/>
                <w:b/>
                <w:bCs/>
                <w:sz w:val="24"/>
                <w:szCs w:val="24"/>
                <w:lang w:eastAsia="en-US"/>
              </w:rPr>
              <w:t>само в едно проектно предложение</w:t>
            </w:r>
            <w:r w:rsidRPr="00D64873">
              <w:rPr>
                <w:rFonts w:eastAsia="Times New Roman"/>
                <w:sz w:val="24"/>
                <w:szCs w:val="24"/>
                <w:lang w:eastAsia="en-US"/>
              </w:rPr>
              <w:t xml:space="preserve"> </w:t>
            </w:r>
            <w:r w:rsidRPr="00D64873">
              <w:rPr>
                <w:rFonts w:eastAsia="Times New Roman"/>
                <w:b/>
                <w:bCs/>
                <w:sz w:val="24"/>
                <w:szCs w:val="24"/>
                <w:lang w:eastAsia="en-US"/>
              </w:rPr>
              <w:t xml:space="preserve">по процедурата, ако не участват като кандидат. </w:t>
            </w:r>
          </w:p>
          <w:p w14:paraId="7BDE4039" w14:textId="77777777" w:rsidR="00D64873" w:rsidRPr="00D64873" w:rsidRDefault="00D64873" w:rsidP="00D64873">
            <w:pPr>
              <w:tabs>
                <w:tab w:val="left" w:pos="-284"/>
              </w:tabs>
              <w:spacing w:before="120" w:after="120"/>
              <w:jc w:val="both"/>
              <w:rPr>
                <w:rFonts w:eastAsia="Times New Roman"/>
                <w:iCs/>
                <w:sz w:val="24"/>
                <w:szCs w:val="24"/>
                <w:lang w:eastAsia="en-US"/>
              </w:rPr>
            </w:pPr>
            <w:r w:rsidRPr="00D64873">
              <w:rPr>
                <w:rFonts w:eastAsia="Times New Roman"/>
                <w:i/>
                <w:sz w:val="24"/>
                <w:szCs w:val="24"/>
                <w:lang w:eastAsia="en-US"/>
              </w:rPr>
              <w:t>Проверката се прави</w:t>
            </w:r>
            <w:r w:rsidRPr="00D64873">
              <w:rPr>
                <w:rFonts w:eastAsia="Times New Roman"/>
                <w:i/>
                <w:sz w:val="24"/>
                <w:szCs w:val="24"/>
              </w:rPr>
              <w:t xml:space="preserve"> </w:t>
            </w:r>
            <w:r w:rsidRPr="00D64873">
              <w:rPr>
                <w:rFonts w:eastAsia="Times New Roman"/>
                <w:i/>
                <w:sz w:val="24"/>
                <w:szCs w:val="24"/>
                <w:lang w:eastAsia="en-US"/>
              </w:rPr>
              <w:t>сред всички подадени по процедурата проектни предложения.</w:t>
            </w:r>
          </w:p>
          <w:p w14:paraId="1852B52F" w14:textId="77777777" w:rsidR="00D64873" w:rsidRPr="00D64873" w:rsidRDefault="00D64873" w:rsidP="00D64873">
            <w:pPr>
              <w:tabs>
                <w:tab w:val="left" w:pos="-284"/>
                <w:tab w:val="left" w:pos="0"/>
              </w:tabs>
              <w:spacing w:after="120"/>
              <w:jc w:val="both"/>
              <w:rPr>
                <w:rFonts w:eastAsia="Times New Roman"/>
                <w:i/>
                <w:sz w:val="24"/>
                <w:szCs w:val="24"/>
                <w:lang w:eastAsia="en-US"/>
              </w:rPr>
            </w:pPr>
            <w:r w:rsidRPr="00D64873">
              <w:rPr>
                <w:rFonts w:eastAsia="Times New Roman"/>
                <w:i/>
                <w:iCs/>
                <w:sz w:val="24"/>
                <w:szCs w:val="24"/>
              </w:rPr>
              <w:t>В случай че посоченото ограничение не е спазено, проектното предложение следва да бъде отхвърлено.</w:t>
            </w:r>
          </w:p>
        </w:tc>
        <w:tc>
          <w:tcPr>
            <w:tcW w:w="816" w:type="dxa"/>
            <w:gridSpan w:val="2"/>
          </w:tcPr>
          <w:p w14:paraId="37FD83E6" w14:textId="77777777" w:rsidR="00D64873" w:rsidRPr="00D64873" w:rsidRDefault="00D64873" w:rsidP="00D64873">
            <w:pPr>
              <w:spacing w:after="120"/>
              <w:jc w:val="center"/>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13B9CE66"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5A2FC93D"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38DD7F9E" w14:textId="77777777" w:rsidTr="00E15F78">
        <w:trPr>
          <w:trHeight w:val="338"/>
        </w:trPr>
        <w:tc>
          <w:tcPr>
            <w:tcW w:w="7085" w:type="dxa"/>
          </w:tcPr>
          <w:p w14:paraId="452BF736"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За кандидата и партньорите не са налице обстоятелствата по чл. 25, ал. 2 от ЗУСЕФСУ.</w:t>
            </w:r>
          </w:p>
          <w:p w14:paraId="42B7BF30"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Проверява се чрез Декларация на кандидата/партньора - Приложение I към Условията за кандидатстване.</w:t>
            </w:r>
          </w:p>
        </w:tc>
        <w:tc>
          <w:tcPr>
            <w:tcW w:w="816" w:type="dxa"/>
            <w:gridSpan w:val="2"/>
          </w:tcPr>
          <w:p w14:paraId="1E2E75D9" w14:textId="77777777" w:rsidR="00D64873" w:rsidRPr="00D64873" w:rsidRDefault="00D64873" w:rsidP="00D64873">
            <w:pPr>
              <w:spacing w:after="120"/>
              <w:jc w:val="center"/>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776BBE66"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7B745493" w14:textId="77777777" w:rsidR="00D64873" w:rsidRPr="00D64873" w:rsidRDefault="00D64873" w:rsidP="00D64873">
            <w:pPr>
              <w:spacing w:after="120"/>
              <w:jc w:val="center"/>
              <w:rPr>
                <w:rFonts w:eastAsia="Times New Roman"/>
                <w:sz w:val="24"/>
                <w:szCs w:val="24"/>
                <w:lang w:eastAsia="en-US"/>
              </w:rPr>
            </w:pPr>
          </w:p>
        </w:tc>
      </w:tr>
      <w:tr w:rsidR="00D64873" w:rsidRPr="00D64873" w14:paraId="21D8C494" w14:textId="77777777" w:rsidTr="00E15F78">
        <w:trPr>
          <w:trHeight w:val="338"/>
        </w:trPr>
        <w:tc>
          <w:tcPr>
            <w:tcW w:w="7085" w:type="dxa"/>
          </w:tcPr>
          <w:p w14:paraId="24759FC0"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bookmarkStart w:id="14" w:name="_Hlk202267934"/>
            <w:r w:rsidRPr="00D64873">
              <w:rPr>
                <w:rFonts w:eastAsia="Times New Roman"/>
                <w:sz w:val="24"/>
                <w:szCs w:val="24"/>
                <w:lang w:eastAsia="en-US"/>
              </w:rPr>
              <w:t xml:space="preserve">Проектното предложение отговоря на изискванията за териториален обхват, </w:t>
            </w:r>
            <w:r w:rsidRPr="00D64873">
              <w:rPr>
                <w:rFonts w:eastAsia="SimSun"/>
                <w:sz w:val="24"/>
                <w:szCs w:val="24"/>
                <w:lang w:eastAsia="zh-CN"/>
              </w:rPr>
              <w:t>съгласно</w:t>
            </w:r>
            <w:r w:rsidRPr="00D64873">
              <w:rPr>
                <w:rFonts w:eastAsia="Times New Roman"/>
                <w:sz w:val="24"/>
                <w:szCs w:val="24"/>
                <w:lang w:eastAsia="en-US"/>
              </w:rPr>
              <w:t xml:space="preserve"> Условията за кандидатстване. </w:t>
            </w:r>
          </w:p>
          <w:p w14:paraId="4F7E49F0" w14:textId="77777777" w:rsidR="00D64873" w:rsidRPr="00D64873" w:rsidRDefault="00D64873" w:rsidP="00D64873">
            <w:pPr>
              <w:tabs>
                <w:tab w:val="left" w:pos="-284"/>
              </w:tabs>
              <w:spacing w:after="120"/>
              <w:ind w:left="22"/>
              <w:jc w:val="both"/>
              <w:rPr>
                <w:rFonts w:eastAsia="Times New Roman"/>
                <w:sz w:val="24"/>
                <w:szCs w:val="24"/>
                <w:lang w:eastAsia="en-US"/>
              </w:rPr>
            </w:pPr>
            <w:r w:rsidRPr="00D64873">
              <w:rPr>
                <w:rFonts w:eastAsia="Times New Roman"/>
                <w:i/>
                <w:iCs/>
                <w:sz w:val="24"/>
                <w:szCs w:val="24"/>
                <w:lang w:eastAsia="en-US"/>
              </w:rPr>
              <w:t>Проектни предложения, които не отговарят на изискването, следва да бъдат отхвърлени.</w:t>
            </w:r>
            <w:bookmarkEnd w:id="14"/>
          </w:p>
        </w:tc>
        <w:tc>
          <w:tcPr>
            <w:tcW w:w="816" w:type="dxa"/>
            <w:gridSpan w:val="2"/>
          </w:tcPr>
          <w:p w14:paraId="3AE75713"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58045A67"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3A0D0DD7" w14:textId="77777777" w:rsidR="00D64873" w:rsidRPr="00D64873" w:rsidRDefault="00D64873" w:rsidP="00D64873">
            <w:pPr>
              <w:spacing w:after="120"/>
              <w:jc w:val="center"/>
              <w:rPr>
                <w:rFonts w:eastAsia="Times New Roman"/>
                <w:sz w:val="24"/>
                <w:szCs w:val="24"/>
                <w:lang w:eastAsia="en-US"/>
              </w:rPr>
            </w:pPr>
          </w:p>
        </w:tc>
      </w:tr>
      <w:tr w:rsidR="00D64873" w:rsidRPr="00D64873" w14:paraId="770016A3" w14:textId="77777777" w:rsidTr="00E15F78">
        <w:trPr>
          <w:trHeight w:val="338"/>
        </w:trPr>
        <w:tc>
          <w:tcPr>
            <w:tcW w:w="7085" w:type="dxa"/>
          </w:tcPr>
          <w:p w14:paraId="13FA2295"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Заявената безвъзмездна финансова помощ (преки и непреки разходи) е в рамките на минималния и максимален размер, определен в Условията за кандидатстване.</w:t>
            </w:r>
          </w:p>
          <w:p w14:paraId="7E0D662C"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iCs/>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6315A117"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4FD1D9FA"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40A437DE" w14:textId="77777777" w:rsidR="00D64873" w:rsidRPr="00D64873" w:rsidRDefault="00D64873" w:rsidP="00D64873">
            <w:pPr>
              <w:spacing w:after="120"/>
              <w:jc w:val="center"/>
              <w:rPr>
                <w:rFonts w:eastAsia="Times New Roman"/>
                <w:sz w:val="24"/>
                <w:szCs w:val="24"/>
                <w:lang w:eastAsia="en-US"/>
              </w:rPr>
            </w:pPr>
          </w:p>
        </w:tc>
      </w:tr>
      <w:tr w:rsidR="00D64873" w:rsidRPr="00D64873" w14:paraId="50F46384" w14:textId="77777777" w:rsidTr="00E15F78">
        <w:trPr>
          <w:trHeight w:val="338"/>
        </w:trPr>
        <w:tc>
          <w:tcPr>
            <w:tcW w:w="7085" w:type="dxa"/>
          </w:tcPr>
          <w:p w14:paraId="597166FF" w14:textId="77777777" w:rsidR="00D64873" w:rsidRPr="00D64873" w:rsidRDefault="00D64873" w:rsidP="00D64873">
            <w:pPr>
              <w:numPr>
                <w:ilvl w:val="0"/>
                <w:numId w:val="34"/>
              </w:numPr>
              <w:jc w:val="both"/>
              <w:rPr>
                <w:rFonts w:eastAsia="Times New Roman"/>
                <w:sz w:val="24"/>
                <w:szCs w:val="24"/>
                <w:lang w:eastAsia="en-US"/>
              </w:rPr>
            </w:pPr>
            <w:r w:rsidRPr="00D64873">
              <w:rPr>
                <w:rFonts w:eastAsia="Times New Roman"/>
                <w:sz w:val="24"/>
                <w:szCs w:val="24"/>
                <w:lang w:eastAsia="en-US"/>
              </w:rPr>
              <w:t>Целевата/</w:t>
            </w:r>
            <w:proofErr w:type="spellStart"/>
            <w:r w:rsidRPr="00D64873">
              <w:rPr>
                <w:rFonts w:eastAsia="Times New Roman"/>
                <w:sz w:val="24"/>
                <w:szCs w:val="24"/>
                <w:lang w:eastAsia="en-US"/>
              </w:rPr>
              <w:t>ите</w:t>
            </w:r>
            <w:proofErr w:type="spellEnd"/>
            <w:r w:rsidRPr="00D64873">
              <w:rPr>
                <w:rFonts w:eastAsia="Times New Roman"/>
                <w:sz w:val="24"/>
                <w:szCs w:val="24"/>
                <w:lang w:eastAsia="en-US"/>
              </w:rPr>
              <w:t xml:space="preserve"> група/и е/са допустима/и, съгласно Условията за кандидатстване.</w:t>
            </w:r>
            <w:r w:rsidRPr="00D64873">
              <w:rPr>
                <w:rFonts w:eastAsia="Times New Roman"/>
                <w:sz w:val="24"/>
                <w:szCs w:val="24"/>
              </w:rPr>
              <w:t xml:space="preserve"> В проектното предложение задължително</w:t>
            </w:r>
            <w:r w:rsidRPr="00D64873">
              <w:rPr>
                <w:rFonts w:eastAsia="Times New Roman"/>
                <w:sz w:val="24"/>
                <w:szCs w:val="24"/>
                <w:lang w:eastAsia="en-US"/>
              </w:rPr>
              <w:t xml:space="preserve"> са включени деца/ученици от уязвими групи, чийто майчин език не е български.</w:t>
            </w:r>
          </w:p>
          <w:p w14:paraId="6E89212C" w14:textId="77777777" w:rsidR="00D64873" w:rsidRPr="00D64873" w:rsidRDefault="00D64873" w:rsidP="00D64873">
            <w:pPr>
              <w:tabs>
                <w:tab w:val="left" w:pos="-284"/>
              </w:tabs>
              <w:spacing w:before="120" w:after="120"/>
              <w:jc w:val="both"/>
              <w:rPr>
                <w:rFonts w:eastAsia="Times New Roman"/>
                <w:sz w:val="24"/>
                <w:szCs w:val="24"/>
                <w:lang w:eastAsia="en-US"/>
              </w:rPr>
            </w:pPr>
            <w:r w:rsidRPr="00D64873">
              <w:rPr>
                <w:rFonts w:eastAsia="Times New Roman"/>
                <w:i/>
                <w:iCs/>
                <w:sz w:val="24"/>
                <w:szCs w:val="24"/>
                <w:lang w:eastAsia="en-US"/>
              </w:rPr>
              <w:t xml:space="preserve">Проектни предложения, които не отговарят на изискването, следва да бъдат отхвърлени. </w:t>
            </w:r>
          </w:p>
        </w:tc>
        <w:tc>
          <w:tcPr>
            <w:tcW w:w="816" w:type="dxa"/>
            <w:gridSpan w:val="2"/>
          </w:tcPr>
          <w:p w14:paraId="1DCA7B57"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7BEA70E0"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6BF92B06" w14:textId="77777777" w:rsidR="00D64873" w:rsidRPr="00D64873" w:rsidRDefault="00D64873" w:rsidP="00D64873">
            <w:pPr>
              <w:spacing w:after="120"/>
              <w:jc w:val="center"/>
              <w:rPr>
                <w:rFonts w:eastAsia="Times New Roman"/>
                <w:sz w:val="24"/>
                <w:szCs w:val="24"/>
                <w:lang w:eastAsia="en-US"/>
              </w:rPr>
            </w:pPr>
          </w:p>
        </w:tc>
      </w:tr>
      <w:tr w:rsidR="00D64873" w:rsidRPr="00D64873" w14:paraId="4992AB3A" w14:textId="77777777" w:rsidTr="00E15F78">
        <w:trPr>
          <w:trHeight w:val="338"/>
        </w:trPr>
        <w:tc>
          <w:tcPr>
            <w:tcW w:w="7085" w:type="dxa"/>
          </w:tcPr>
          <w:p w14:paraId="4A9A8CCE"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lastRenderedPageBreak/>
              <w:t>В проектното предложение са включени всички задължителни индикатори съгласно Условията за кандидатстване с положителни целеви стойности, различни от 0.</w:t>
            </w:r>
          </w:p>
          <w:p w14:paraId="26188A1D"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en-US"/>
              </w:rPr>
              <w:t>Присъединените индикатори отговарят на вида регион, избран от кандидата за реализиране на проекта-регион в преход и/или по-слабо развит регион.</w:t>
            </w:r>
          </w:p>
          <w:p w14:paraId="167734C2"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 xml:space="preserve">Проектни предложения, които не отговарят на изискването, следва да бъдат отхвърлени. </w:t>
            </w:r>
          </w:p>
        </w:tc>
        <w:tc>
          <w:tcPr>
            <w:tcW w:w="816" w:type="dxa"/>
            <w:gridSpan w:val="2"/>
          </w:tcPr>
          <w:p w14:paraId="762FAF1F" w14:textId="77777777" w:rsidR="00D64873" w:rsidRPr="00D64873" w:rsidRDefault="00D64873" w:rsidP="00D64873">
            <w:pPr>
              <w:spacing w:after="120"/>
              <w:jc w:val="center"/>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1E5E1E64"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1BC0ABFC" w14:textId="77777777" w:rsidR="00D64873" w:rsidRPr="00D64873" w:rsidRDefault="00D64873" w:rsidP="00D64873">
            <w:pPr>
              <w:spacing w:after="120"/>
              <w:jc w:val="center"/>
              <w:rPr>
                <w:rFonts w:eastAsia="Times New Roman"/>
                <w:sz w:val="24"/>
                <w:szCs w:val="24"/>
                <w:lang w:eastAsia="en-US"/>
              </w:rPr>
            </w:pPr>
          </w:p>
        </w:tc>
      </w:tr>
      <w:tr w:rsidR="00D64873" w:rsidRPr="00D64873" w14:paraId="3E16FA8B" w14:textId="77777777" w:rsidTr="00E15F78">
        <w:trPr>
          <w:trHeight w:val="338"/>
        </w:trPr>
        <w:tc>
          <w:tcPr>
            <w:tcW w:w="7085" w:type="dxa"/>
          </w:tcPr>
          <w:p w14:paraId="1ABFB141"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Проектното предложение включва задължителната допустима дейност (Дейност 1), посочена в Условията за кандидатстване.</w:t>
            </w:r>
          </w:p>
          <w:p w14:paraId="46FFD4A4"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Проектни предложения, които не включват задължителната допустима дейност (Дейност 1) ще бъдат отхвърлени. Когато проектни предложения съдържат и недопустими дейности, на етап техническа и финансова оценка оценителната комисия ще отстрани тези дейности, съответно и предвидените за тях разходи.</w:t>
            </w:r>
          </w:p>
        </w:tc>
        <w:tc>
          <w:tcPr>
            <w:tcW w:w="816" w:type="dxa"/>
            <w:gridSpan w:val="2"/>
          </w:tcPr>
          <w:p w14:paraId="5F8D8319"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52EB4905"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275D3715" w14:textId="77777777" w:rsidR="00D64873" w:rsidRPr="00D64873" w:rsidRDefault="00D64873" w:rsidP="00D64873">
            <w:pPr>
              <w:spacing w:after="120"/>
              <w:jc w:val="center"/>
              <w:rPr>
                <w:rFonts w:eastAsia="Times New Roman"/>
                <w:sz w:val="24"/>
                <w:szCs w:val="24"/>
                <w:lang w:eastAsia="en-US"/>
              </w:rPr>
            </w:pPr>
          </w:p>
        </w:tc>
      </w:tr>
      <w:tr w:rsidR="00D64873" w:rsidRPr="00D64873" w14:paraId="22FFBE1F" w14:textId="77777777" w:rsidTr="00E15F78">
        <w:trPr>
          <w:trHeight w:val="338"/>
        </w:trPr>
        <w:tc>
          <w:tcPr>
            <w:tcW w:w="7085" w:type="dxa"/>
          </w:tcPr>
          <w:p w14:paraId="12967F24"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 xml:space="preserve">Кандидатът е декларирал във Формуляра за кандидатстване (в секция </w:t>
            </w:r>
            <w:r w:rsidRPr="00D64873">
              <w:rPr>
                <w:rFonts w:eastAsia="Times New Roman"/>
                <w:iCs/>
                <w:sz w:val="24"/>
                <w:szCs w:val="24"/>
                <w:lang w:eastAsia="en-US"/>
              </w:rPr>
              <w:t>„Допълнителна информация, необходима за оценка на проектното предложение“</w:t>
            </w:r>
            <w:r w:rsidRPr="00D64873">
              <w:rPr>
                <w:rFonts w:eastAsia="Times New Roman"/>
                <w:sz w:val="24"/>
                <w:szCs w:val="24"/>
                <w:lang w:eastAsia="en-US"/>
              </w:rPr>
              <w:t>),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 за ежегоден мониторинг на образователните резултати на участниците в резултат на подкрепата  по операцията (чрез периодични оценки на ефекта от предоставената подкрепа за развитие и изява на талантите чрез участие в събития за насърчаване на талантите на общинско ниво и постигнатите образователни резултати от участниците в събитията), както и установяване удовлетвореността на лицата от участието им в събития.</w:t>
            </w:r>
          </w:p>
          <w:p w14:paraId="329836FC" w14:textId="77777777" w:rsidR="00D64873" w:rsidRPr="00D64873" w:rsidRDefault="00D64873" w:rsidP="00D64873">
            <w:pPr>
              <w:spacing w:after="120"/>
              <w:jc w:val="both"/>
              <w:rPr>
                <w:rFonts w:eastAsia="Times New Roman"/>
                <w:sz w:val="24"/>
                <w:szCs w:val="24"/>
                <w:lang w:eastAsia="en-US"/>
              </w:rPr>
            </w:pPr>
            <w:r w:rsidRPr="00D64873">
              <w:rPr>
                <w:rFonts w:eastAsia="Times New Roman"/>
                <w:i/>
                <w:sz w:val="24"/>
                <w:szCs w:val="24"/>
                <w:lang w:eastAsia="en-US"/>
              </w:rPr>
              <w:t>В случай че кандидатът не е декларирал,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w:t>
            </w:r>
            <w:r w:rsidRPr="00D64873">
              <w:rPr>
                <w:rFonts w:eastAsia="Times New Roman"/>
                <w:sz w:val="24"/>
                <w:szCs w:val="24"/>
              </w:rPr>
              <w:t xml:space="preserve"> </w:t>
            </w:r>
            <w:r w:rsidRPr="00D64873">
              <w:rPr>
                <w:rFonts w:eastAsia="Times New Roman"/>
                <w:i/>
                <w:sz w:val="24"/>
                <w:szCs w:val="24"/>
                <w:lang w:eastAsia="en-US"/>
              </w:rPr>
              <w:t>за ежегоден мониторинг на образователните резултати на участниците в резултат на подкрепата  по операцията (чрез периодични оценки на ефекта от предоставената подкрепа за развитие и изява на талантите чрез участие в събития за насърчаване на талантите на общинско ниво и постигнатите образователни резултати от участниците в дейностите), както и установяване удовлетвореността на лицата от участието им в събития, проектното предложение ще бъде отхвърлено.</w:t>
            </w:r>
          </w:p>
        </w:tc>
        <w:tc>
          <w:tcPr>
            <w:tcW w:w="816" w:type="dxa"/>
            <w:gridSpan w:val="2"/>
          </w:tcPr>
          <w:p w14:paraId="14823026"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617DEA09"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36883901" w14:textId="77777777" w:rsidR="00D64873" w:rsidRPr="00D64873" w:rsidRDefault="00D64873" w:rsidP="00D64873">
            <w:pPr>
              <w:spacing w:after="120"/>
              <w:jc w:val="center"/>
              <w:rPr>
                <w:rFonts w:eastAsia="Times New Roman"/>
                <w:sz w:val="24"/>
                <w:szCs w:val="24"/>
                <w:lang w:eastAsia="en-US"/>
              </w:rPr>
            </w:pPr>
          </w:p>
        </w:tc>
      </w:tr>
      <w:tr w:rsidR="00D64873" w:rsidRPr="00D64873" w14:paraId="741E7885" w14:textId="77777777" w:rsidTr="00E15F78">
        <w:trPr>
          <w:trHeight w:val="338"/>
        </w:trPr>
        <w:tc>
          <w:tcPr>
            <w:tcW w:w="7085" w:type="dxa"/>
          </w:tcPr>
          <w:p w14:paraId="482D6E2C"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 xml:space="preserve">Дейностите по проекта </w:t>
            </w:r>
            <w:r w:rsidRPr="00D64873">
              <w:rPr>
                <w:rFonts w:eastAsia="Times New Roman"/>
                <w:b/>
                <w:bCs/>
                <w:sz w:val="24"/>
                <w:szCs w:val="24"/>
                <w:u w:val="single"/>
                <w:lang w:eastAsia="en-US"/>
              </w:rPr>
              <w:t>НЕ</w:t>
            </w:r>
            <w:r w:rsidRPr="00D64873">
              <w:rPr>
                <w:rFonts w:eastAsia="Times New Roman"/>
                <w:sz w:val="24"/>
                <w:szCs w:val="24"/>
                <w:lang w:eastAsia="en-US"/>
              </w:rPr>
              <w:t xml:space="preserve"> </w:t>
            </w:r>
            <w:r w:rsidRPr="00D64873">
              <w:rPr>
                <w:rFonts w:eastAsia="Times New Roman"/>
                <w:sz w:val="24"/>
                <w:szCs w:val="24"/>
                <w:lang w:eastAsia="pl-PL"/>
              </w:rPr>
              <w:t xml:space="preserve">са </w:t>
            </w:r>
            <w:r w:rsidRPr="00D64873">
              <w:rPr>
                <w:rFonts w:eastAsia="Times New Roman"/>
                <w:sz w:val="24"/>
                <w:szCs w:val="24"/>
                <w:lang w:eastAsia="en-US"/>
              </w:rPr>
              <w:t xml:space="preserve">финансирани </w:t>
            </w:r>
            <w:r w:rsidRPr="00D64873">
              <w:rPr>
                <w:rFonts w:eastAsia="Times New Roman"/>
                <w:sz w:val="24"/>
                <w:szCs w:val="24"/>
                <w:lang w:eastAsia="pl-PL"/>
              </w:rPr>
              <w:t xml:space="preserve">със средства от Европейските фондове при споделено управление или чрез други инструменти на Европейския съюз в съответствие с чл. 63, параграф 9 от Регламент (ЕС) 2021/1060, както и с други публични средства, и НЕ </w:t>
            </w:r>
            <w:r w:rsidRPr="00D64873">
              <w:rPr>
                <w:rFonts w:eastAsia="Times New Roman"/>
                <w:sz w:val="24"/>
                <w:szCs w:val="24"/>
                <w:lang w:eastAsia="en-US"/>
              </w:rPr>
              <w:t xml:space="preserve">са били физически завършени или изцяло осъществени преди подаването на проектното предложение за финансиране по програмата, независимо дали </w:t>
            </w:r>
            <w:r w:rsidRPr="00D64873">
              <w:rPr>
                <w:rFonts w:eastAsia="Times New Roman"/>
                <w:sz w:val="24"/>
                <w:szCs w:val="24"/>
                <w:lang w:eastAsia="en-US"/>
              </w:rPr>
              <w:lastRenderedPageBreak/>
              <w:t>всички свързани плащания са направени от бенефициента или не.</w:t>
            </w:r>
          </w:p>
          <w:p w14:paraId="11E86FB2" w14:textId="77777777" w:rsidR="00D64873" w:rsidRPr="00D64873" w:rsidRDefault="00D64873" w:rsidP="00D64873">
            <w:pPr>
              <w:tabs>
                <w:tab w:val="left" w:pos="-284"/>
              </w:tabs>
              <w:spacing w:after="120"/>
              <w:jc w:val="both"/>
              <w:rPr>
                <w:rFonts w:eastAsia="Times New Roman"/>
                <w:sz w:val="24"/>
                <w:szCs w:val="24"/>
              </w:rPr>
            </w:pPr>
            <w:r w:rsidRPr="00D64873">
              <w:rPr>
                <w:rFonts w:eastAsia="Times New Roman"/>
                <w:i/>
                <w:sz w:val="24"/>
                <w:szCs w:val="24"/>
                <w:lang w:eastAsia="en-US"/>
              </w:rPr>
              <w:t>Проверява се въз основа на представената Декларация на кандидата/партньора – Приложение  ……към Условията за кандидатстване.</w:t>
            </w:r>
            <w:r w:rsidRPr="00D64873">
              <w:rPr>
                <w:rFonts w:eastAsia="Times New Roman"/>
                <w:sz w:val="24"/>
                <w:szCs w:val="24"/>
              </w:rPr>
              <w:t xml:space="preserve"> </w:t>
            </w:r>
          </w:p>
          <w:p w14:paraId="1D11ADBF"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4A434710"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lastRenderedPageBreak/>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120A0004"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24AF4CB5" w14:textId="77777777" w:rsidR="00D64873" w:rsidRPr="00D64873" w:rsidRDefault="00D64873" w:rsidP="00D64873">
            <w:pPr>
              <w:spacing w:after="120"/>
              <w:jc w:val="center"/>
              <w:rPr>
                <w:rFonts w:eastAsia="Times New Roman"/>
                <w:sz w:val="24"/>
                <w:szCs w:val="24"/>
                <w:lang w:eastAsia="en-US"/>
              </w:rPr>
            </w:pPr>
          </w:p>
        </w:tc>
      </w:tr>
      <w:tr w:rsidR="00D64873" w:rsidRPr="00D64873" w14:paraId="362476C5" w14:textId="77777777" w:rsidTr="00E15F78">
        <w:trPr>
          <w:trHeight w:val="338"/>
        </w:trPr>
        <w:tc>
          <w:tcPr>
            <w:tcW w:w="7085" w:type="dxa"/>
          </w:tcPr>
          <w:p w14:paraId="50026C12"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 xml:space="preserve">Целта на проектното предложение съответства на целите на процедурата, посочени в Условията за кандидатстване. </w:t>
            </w:r>
          </w:p>
          <w:p w14:paraId="07F8BBCB"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6C4918A2"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4B430067"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64734B81" w14:textId="77777777" w:rsidR="00D64873" w:rsidRPr="00D64873" w:rsidRDefault="00D64873" w:rsidP="00D64873">
            <w:pPr>
              <w:spacing w:after="120"/>
              <w:jc w:val="center"/>
              <w:rPr>
                <w:rFonts w:eastAsia="Times New Roman"/>
                <w:sz w:val="24"/>
                <w:szCs w:val="24"/>
                <w:lang w:eastAsia="en-US"/>
              </w:rPr>
            </w:pPr>
          </w:p>
        </w:tc>
      </w:tr>
      <w:tr w:rsidR="00D64873" w:rsidRPr="00D64873" w14:paraId="2B00402B" w14:textId="77777777" w:rsidTr="00E15F78">
        <w:trPr>
          <w:trHeight w:val="338"/>
        </w:trPr>
        <w:tc>
          <w:tcPr>
            <w:tcW w:w="7085" w:type="dxa"/>
          </w:tcPr>
          <w:p w14:paraId="2FED346A" w14:textId="77777777" w:rsidR="00D64873" w:rsidRPr="00D64873" w:rsidRDefault="00D64873" w:rsidP="00D64873">
            <w:pPr>
              <w:numPr>
                <w:ilvl w:val="0"/>
                <w:numId w:val="34"/>
              </w:numPr>
              <w:tabs>
                <w:tab w:val="left" w:pos="-284"/>
              </w:tabs>
              <w:spacing w:after="120"/>
              <w:ind w:left="447" w:hanging="425"/>
              <w:jc w:val="both"/>
              <w:rPr>
                <w:rFonts w:eastAsia="Times New Roman"/>
                <w:sz w:val="24"/>
                <w:szCs w:val="24"/>
                <w:lang w:eastAsia="en-US"/>
              </w:rPr>
            </w:pPr>
            <w:r w:rsidRPr="00D64873">
              <w:rPr>
                <w:rFonts w:eastAsia="Times New Roman"/>
                <w:iCs/>
                <w:sz w:val="24"/>
                <w:szCs w:val="24"/>
                <w:lang w:eastAsia="en-US"/>
              </w:rPr>
              <w:t>Проектното предложение допринася за реализиране на хоризонталните принципи на ПО (устойчиво развитие, вкл. принос към зелени умения; равни възможности и недопускане на дискриминация; равенство между половете) и прилагането на Хартата на основните права на ЕС и Конвенцията на ООН за правата на хората с увреждания.</w:t>
            </w:r>
          </w:p>
          <w:p w14:paraId="3A009FF9" w14:textId="77777777" w:rsidR="00D64873" w:rsidRPr="00D64873" w:rsidRDefault="00D64873" w:rsidP="00D64873">
            <w:pPr>
              <w:tabs>
                <w:tab w:val="left" w:pos="-284"/>
              </w:tabs>
              <w:spacing w:before="120"/>
              <w:jc w:val="both"/>
              <w:rPr>
                <w:rFonts w:eastAsia="Times New Roman"/>
                <w:i/>
                <w:iCs/>
                <w:sz w:val="24"/>
                <w:szCs w:val="24"/>
                <w:lang w:eastAsia="en-US"/>
              </w:rPr>
            </w:pPr>
            <w:r w:rsidRPr="00D64873">
              <w:rPr>
                <w:rFonts w:eastAsia="Times New Roman"/>
                <w:i/>
                <w:sz w:val="24"/>
                <w:szCs w:val="24"/>
                <w:lang w:eastAsia="en-US"/>
              </w:rPr>
              <w:t>Информацията се проверява в секция „</w:t>
            </w:r>
            <w:bookmarkStart w:id="15" w:name="_Hlk124519347"/>
            <w:r w:rsidRPr="00D64873">
              <w:rPr>
                <w:rFonts w:eastAsia="Times New Roman"/>
                <w:i/>
                <w:sz w:val="24"/>
                <w:szCs w:val="24"/>
                <w:lang w:eastAsia="en-US"/>
              </w:rPr>
              <w:t>Допълнителна информация, необходима за оценка на проектното предложение“ на Формуляра за кандидатстване</w:t>
            </w:r>
            <w:bookmarkEnd w:id="15"/>
            <w:r w:rsidRPr="00D64873">
              <w:rPr>
                <w:rFonts w:eastAsia="Times New Roman"/>
                <w:i/>
                <w:sz w:val="24"/>
                <w:szCs w:val="24"/>
                <w:lang w:eastAsia="en-US"/>
              </w:rPr>
              <w:t xml:space="preserve">, поле „Принос на проектното предложение за реализиране на хоризонталните принципи на ПО“ и в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w:t>
            </w:r>
            <w:r w:rsidRPr="00D64873">
              <w:rPr>
                <w:rFonts w:eastAsia="Times New Roman"/>
                <w:i/>
                <w:iCs/>
                <w:sz w:val="24"/>
                <w:szCs w:val="24"/>
                <w:lang w:eastAsia="en-US"/>
              </w:rPr>
              <w:t>Проверката се прави и в Раздел „Прилагане и спазване на ХОП и на КПХУ на ООН“ в представената/</w:t>
            </w:r>
            <w:proofErr w:type="spellStart"/>
            <w:r w:rsidRPr="00D64873">
              <w:rPr>
                <w:rFonts w:eastAsia="Times New Roman"/>
                <w:i/>
                <w:iCs/>
                <w:sz w:val="24"/>
                <w:szCs w:val="24"/>
                <w:lang w:eastAsia="en-US"/>
              </w:rPr>
              <w:t>ите</w:t>
            </w:r>
            <w:proofErr w:type="spellEnd"/>
            <w:r w:rsidRPr="00D64873">
              <w:rPr>
                <w:rFonts w:eastAsia="Times New Roman"/>
                <w:i/>
                <w:iCs/>
                <w:sz w:val="24"/>
                <w:szCs w:val="24"/>
                <w:lang w:eastAsia="en-US"/>
              </w:rPr>
              <w:t xml:space="preserve"> Декларация/и на кандидата/партньора – Приложение I към Условията за кандидатстване.</w:t>
            </w:r>
          </w:p>
          <w:p w14:paraId="4505E8A7"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0EBB164E"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3A535453"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p w14:paraId="29D6D184" w14:textId="77777777" w:rsidR="00D64873" w:rsidRPr="00D64873" w:rsidRDefault="00D64873" w:rsidP="00D64873">
            <w:pPr>
              <w:spacing w:after="120"/>
              <w:jc w:val="center"/>
              <w:rPr>
                <w:rFonts w:eastAsia="Times New Roman"/>
                <w:sz w:val="24"/>
                <w:szCs w:val="24"/>
                <w:lang w:eastAsia="en-US"/>
              </w:rPr>
            </w:pPr>
          </w:p>
        </w:tc>
        <w:tc>
          <w:tcPr>
            <w:tcW w:w="767" w:type="dxa"/>
          </w:tcPr>
          <w:p w14:paraId="313074DE" w14:textId="77777777" w:rsidR="00D64873" w:rsidRPr="00D64873" w:rsidRDefault="00D64873" w:rsidP="00D64873">
            <w:pPr>
              <w:spacing w:after="120"/>
              <w:jc w:val="center"/>
              <w:rPr>
                <w:rFonts w:eastAsia="Times New Roman"/>
                <w:sz w:val="24"/>
                <w:szCs w:val="24"/>
                <w:lang w:eastAsia="en-US"/>
              </w:rPr>
            </w:pPr>
          </w:p>
        </w:tc>
      </w:tr>
      <w:tr w:rsidR="00D64873" w:rsidRPr="00D64873" w14:paraId="052410AE" w14:textId="77777777" w:rsidTr="00E15F78">
        <w:trPr>
          <w:trHeight w:val="338"/>
        </w:trPr>
        <w:tc>
          <w:tcPr>
            <w:tcW w:w="7085" w:type="dxa"/>
            <w:shd w:val="clear" w:color="auto" w:fill="auto"/>
          </w:tcPr>
          <w:p w14:paraId="43AA6B17"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 xml:space="preserve">Кандидатът и партньорите </w:t>
            </w:r>
            <w:r w:rsidRPr="00D64873">
              <w:rPr>
                <w:rFonts w:ascii="TimesNewRoman" w:eastAsia="Times New Roman" w:hAnsi="TimesNewRoman" w:cs="TimesNewRoman"/>
                <w:sz w:val="24"/>
                <w:szCs w:val="24"/>
              </w:rPr>
              <w:t xml:space="preserve">(при наличие на такива) </w:t>
            </w:r>
            <w:r w:rsidRPr="00D64873">
              <w:rPr>
                <w:rFonts w:eastAsia="Times New Roman"/>
                <w:sz w:val="24"/>
                <w:szCs w:val="24"/>
                <w:lang w:eastAsia="en-US"/>
              </w:rPr>
              <w:t>разполагат с административен капацитет</w:t>
            </w:r>
            <w:r w:rsidRPr="00D64873">
              <w:rPr>
                <w:rFonts w:eastAsia="Times New Roman"/>
                <w:sz w:val="24"/>
                <w:szCs w:val="24"/>
                <w:lang w:eastAsia="pl-PL"/>
              </w:rPr>
              <w:t>.</w:t>
            </w:r>
          </w:p>
          <w:p w14:paraId="7BDB3768" w14:textId="77777777" w:rsidR="00D64873" w:rsidRPr="00D64873" w:rsidRDefault="00D64873" w:rsidP="00D64873">
            <w:pPr>
              <w:tabs>
                <w:tab w:val="left" w:pos="-284"/>
              </w:tabs>
              <w:spacing w:after="120"/>
              <w:jc w:val="both"/>
              <w:rPr>
                <w:rFonts w:eastAsia="Times New Roman"/>
                <w:i/>
                <w:sz w:val="24"/>
                <w:szCs w:val="24"/>
                <w:lang w:eastAsia="pl-PL"/>
              </w:rPr>
            </w:pPr>
            <w:r w:rsidRPr="00D64873">
              <w:rPr>
                <w:rFonts w:eastAsia="Times New Roman"/>
                <w:i/>
                <w:sz w:val="24"/>
                <w:szCs w:val="24"/>
                <w:lang w:eastAsia="pl-PL"/>
              </w:rPr>
              <w:t>Счита се, че  е налице административен капацитет за изпълнение на проекта, в случай че всеки от предложените експерти в основния екип за организация и управление (</w:t>
            </w:r>
            <w:r w:rsidRPr="00D64873">
              <w:rPr>
                <w:rFonts w:eastAsia="Times New Roman"/>
                <w:i/>
                <w:sz w:val="24"/>
                <w:szCs w:val="24"/>
                <w:lang w:eastAsia="zh-CN"/>
              </w:rPr>
              <w:t xml:space="preserve">ръководител на проекта, координатор и счетоводител (финансист) </w:t>
            </w:r>
            <w:r w:rsidRPr="00D64873">
              <w:rPr>
                <w:rFonts w:eastAsia="Times New Roman"/>
                <w:i/>
                <w:sz w:val="24"/>
                <w:szCs w:val="24"/>
                <w:lang w:eastAsia="pl-PL"/>
              </w:rPr>
              <w:t>отговаря на изискванията от Условията за кандидатстване: Ръководителят на проекта има минимум 2 години опит в управлението/изпълнението на сходен тип дейности и/или управление/изпълнение на сходен тип проекти, а всеки от останалите двама членове на екипа имат най-малко 1 година опит в изпълнението на сходен тип дейности и/или управление/изпълнение на сходен тип проекти.</w:t>
            </w:r>
            <w:r w:rsidRPr="00D64873">
              <w:rPr>
                <w:rFonts w:eastAsia="Times New Roman"/>
                <w:sz w:val="24"/>
                <w:szCs w:val="24"/>
              </w:rPr>
              <w:t xml:space="preserve"> </w:t>
            </w:r>
            <w:r w:rsidRPr="00D64873">
              <w:rPr>
                <w:rFonts w:eastAsia="Times New Roman"/>
                <w:i/>
                <w:sz w:val="24"/>
                <w:szCs w:val="24"/>
                <w:lang w:eastAsia="pl-PL"/>
              </w:rPr>
              <w:t>Проверката се извършва на база представените автобиографии от всеки от членовете на основния екип за организация и управление.</w:t>
            </w:r>
          </w:p>
          <w:p w14:paraId="23E979C2" w14:textId="77777777" w:rsidR="00D64873" w:rsidRPr="00D64873" w:rsidRDefault="00D64873" w:rsidP="00D64873">
            <w:pPr>
              <w:tabs>
                <w:tab w:val="left" w:pos="-284"/>
              </w:tabs>
              <w:spacing w:after="120"/>
              <w:jc w:val="both"/>
              <w:rPr>
                <w:rFonts w:eastAsia="Times New Roman"/>
                <w:i/>
                <w:sz w:val="24"/>
                <w:szCs w:val="24"/>
                <w:lang w:eastAsia="pl-PL"/>
              </w:rPr>
            </w:pPr>
            <w:r w:rsidRPr="00D64873">
              <w:rPr>
                <w:rFonts w:eastAsia="Times New Roman"/>
                <w:i/>
                <w:sz w:val="24"/>
                <w:szCs w:val="24"/>
                <w:lang w:eastAsia="pl-PL"/>
              </w:rPr>
              <w:t xml:space="preserve">За целите на процедурата под „сходен тип дейности“ следва да се разбират дейности </w:t>
            </w:r>
            <w:r w:rsidRPr="00D64873">
              <w:rPr>
                <w:rFonts w:eastAsia="SimSun"/>
                <w:i/>
                <w:sz w:val="24"/>
                <w:szCs w:val="24"/>
                <w:lang w:eastAsia="zh-CN"/>
              </w:rPr>
              <w:t xml:space="preserve">в </w:t>
            </w:r>
            <w:bookmarkStart w:id="16" w:name="_Hlk202350681"/>
            <w:r w:rsidRPr="00D64873">
              <w:rPr>
                <w:rFonts w:eastAsia="SimSun"/>
                <w:i/>
                <w:sz w:val="24"/>
                <w:szCs w:val="24"/>
                <w:lang w:eastAsia="zh-CN"/>
              </w:rPr>
              <w:t>сферата на образованието</w:t>
            </w:r>
            <w:r w:rsidRPr="00D64873">
              <w:rPr>
                <w:rFonts w:eastAsia="Times New Roman"/>
                <w:sz w:val="24"/>
                <w:szCs w:val="24"/>
                <w:lang w:eastAsia="en-US"/>
              </w:rPr>
              <w:t>/</w:t>
            </w:r>
            <w:r w:rsidRPr="00D64873">
              <w:rPr>
                <w:rFonts w:eastAsia="Times New Roman"/>
                <w:i/>
                <w:iCs/>
                <w:sz w:val="24"/>
                <w:szCs w:val="24"/>
                <w:lang w:eastAsia="en-US"/>
              </w:rPr>
              <w:t xml:space="preserve">изкуствата/ </w:t>
            </w:r>
            <w:r w:rsidRPr="00D64873">
              <w:rPr>
                <w:rFonts w:eastAsia="Times New Roman"/>
                <w:i/>
                <w:iCs/>
                <w:sz w:val="24"/>
                <w:szCs w:val="24"/>
                <w:lang w:eastAsia="en-US"/>
              </w:rPr>
              <w:lastRenderedPageBreak/>
              <w:t>културата/спорта</w:t>
            </w:r>
            <w:r w:rsidRPr="00D64873">
              <w:rPr>
                <w:rFonts w:eastAsia="SimSun"/>
                <w:i/>
                <w:sz w:val="24"/>
                <w:szCs w:val="24"/>
                <w:lang w:eastAsia="zh-CN"/>
              </w:rPr>
              <w:t xml:space="preserve"> и/или работата с уязвими групи</w:t>
            </w:r>
            <w:bookmarkEnd w:id="16"/>
            <w:r w:rsidRPr="00D64873">
              <w:rPr>
                <w:rFonts w:eastAsia="SimSun"/>
                <w:i/>
                <w:sz w:val="24"/>
                <w:szCs w:val="24"/>
                <w:lang w:eastAsia="zh-CN"/>
              </w:rPr>
              <w:t>.</w:t>
            </w:r>
            <w:r w:rsidRPr="00D64873">
              <w:rPr>
                <w:rFonts w:eastAsia="Times New Roman"/>
                <w:i/>
                <w:sz w:val="24"/>
                <w:szCs w:val="24"/>
                <w:lang w:eastAsia="pl-PL"/>
              </w:rPr>
              <w:t xml:space="preserve"> Под „сходен тип проект“ следва да се разбират проекти със сходни дейности или проекти </w:t>
            </w:r>
            <w:r w:rsidRPr="00D64873">
              <w:rPr>
                <w:rFonts w:eastAsia="SimSun"/>
                <w:i/>
                <w:sz w:val="24"/>
                <w:szCs w:val="24"/>
                <w:lang w:eastAsia="zh-CN"/>
              </w:rPr>
              <w:t>в сферата на образованието</w:t>
            </w:r>
            <w:r w:rsidRPr="00D64873">
              <w:rPr>
                <w:rFonts w:eastAsia="Times New Roman"/>
                <w:sz w:val="24"/>
                <w:szCs w:val="24"/>
                <w:lang w:eastAsia="en-US"/>
              </w:rPr>
              <w:t>/</w:t>
            </w:r>
            <w:r w:rsidRPr="00D64873">
              <w:rPr>
                <w:rFonts w:eastAsia="Times New Roman"/>
                <w:i/>
                <w:iCs/>
                <w:sz w:val="24"/>
                <w:szCs w:val="24"/>
                <w:lang w:eastAsia="en-US"/>
              </w:rPr>
              <w:t>изкуствата/ културата/спорта</w:t>
            </w:r>
            <w:r w:rsidRPr="00D64873">
              <w:rPr>
                <w:rFonts w:eastAsia="SimSun"/>
                <w:i/>
                <w:sz w:val="24"/>
                <w:szCs w:val="24"/>
                <w:lang w:eastAsia="zh-CN"/>
              </w:rPr>
              <w:t xml:space="preserve"> и/или работата с уязвими групи</w:t>
            </w:r>
            <w:r w:rsidRPr="00D64873">
              <w:rPr>
                <w:rFonts w:eastAsia="Times New Roman"/>
                <w:i/>
                <w:sz w:val="24"/>
                <w:szCs w:val="24"/>
                <w:lang w:eastAsia="pl-PL"/>
              </w:rPr>
              <w:t>. За счетоводителя (финансиста) под „сходен тип дейности“ следва да се разбира извършване на счетоводни/финансови операции съгласно националното законодателство.</w:t>
            </w:r>
          </w:p>
          <w:p w14:paraId="4EF0CD62" w14:textId="77777777" w:rsidR="00D64873" w:rsidRPr="00D64873" w:rsidDel="001C6AD9" w:rsidRDefault="00D64873" w:rsidP="00D64873">
            <w:pPr>
              <w:tabs>
                <w:tab w:val="left" w:pos="-284"/>
              </w:tabs>
              <w:spacing w:after="120"/>
              <w:rPr>
                <w:rFonts w:eastAsia="Times New Roman"/>
                <w:i/>
                <w:sz w:val="24"/>
                <w:szCs w:val="24"/>
                <w:lang w:eastAsia="pl-PL"/>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07041481" w14:textId="77777777" w:rsidR="00D64873" w:rsidRPr="00D64873" w:rsidRDefault="00D64873" w:rsidP="00D64873">
            <w:pPr>
              <w:spacing w:after="120"/>
              <w:jc w:val="center"/>
              <w:rPr>
                <w:rFonts w:eastAsia="Times New Roman"/>
                <w:sz w:val="24"/>
                <w:szCs w:val="24"/>
              </w:rPr>
            </w:pPr>
            <w:r w:rsidRPr="00D64873">
              <w:rPr>
                <w:rFonts w:eastAsia="Times New Roman"/>
                <w:sz w:val="24"/>
                <w:szCs w:val="24"/>
              </w:rPr>
              <w:lastRenderedPageBreak/>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42933B8E"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25609440" w14:textId="77777777" w:rsidR="00D64873" w:rsidRPr="00D64873" w:rsidRDefault="00D64873" w:rsidP="00D64873">
            <w:pPr>
              <w:spacing w:after="120"/>
              <w:jc w:val="center"/>
              <w:rPr>
                <w:rFonts w:eastAsia="Times New Roman"/>
                <w:sz w:val="24"/>
                <w:szCs w:val="24"/>
                <w:lang w:eastAsia="en-US"/>
              </w:rPr>
            </w:pPr>
          </w:p>
        </w:tc>
      </w:tr>
      <w:tr w:rsidR="00D64873" w:rsidRPr="00D64873" w14:paraId="343E4E25" w14:textId="77777777" w:rsidTr="00E15F78">
        <w:trPr>
          <w:trHeight w:val="338"/>
        </w:trPr>
        <w:tc>
          <w:tcPr>
            <w:tcW w:w="7085" w:type="dxa"/>
          </w:tcPr>
          <w:p w14:paraId="53A083E1" w14:textId="77777777" w:rsidR="00D64873" w:rsidRPr="00D64873" w:rsidRDefault="00D64873" w:rsidP="00D64873">
            <w:pPr>
              <w:numPr>
                <w:ilvl w:val="0"/>
                <w:numId w:val="34"/>
              </w:numPr>
              <w:tabs>
                <w:tab w:val="left" w:pos="-284"/>
              </w:tabs>
              <w:spacing w:after="120"/>
              <w:jc w:val="both"/>
              <w:rPr>
                <w:rFonts w:eastAsia="Times New Roman"/>
                <w:sz w:val="24"/>
                <w:szCs w:val="24"/>
                <w:lang w:eastAsia="pl-PL"/>
              </w:rPr>
            </w:pPr>
            <w:r w:rsidRPr="00D64873">
              <w:rPr>
                <w:rFonts w:eastAsia="Times New Roman"/>
                <w:sz w:val="24"/>
                <w:szCs w:val="24"/>
                <w:lang w:eastAsia="en-US"/>
              </w:rPr>
              <w:t>Кандидатът</w:t>
            </w:r>
            <w:r w:rsidRPr="00D64873">
              <w:rPr>
                <w:rFonts w:eastAsia="Times New Roman"/>
                <w:sz w:val="24"/>
                <w:szCs w:val="24"/>
                <w:lang w:eastAsia="pl-PL"/>
              </w:rPr>
              <w:t xml:space="preserve"> разполага с </w:t>
            </w:r>
            <w:r w:rsidRPr="00D64873">
              <w:rPr>
                <w:rFonts w:eastAsia="Times New Roman"/>
                <w:b/>
                <w:bCs/>
                <w:sz w:val="24"/>
                <w:szCs w:val="24"/>
                <w:lang w:eastAsia="pl-PL"/>
              </w:rPr>
              <w:t xml:space="preserve">необходимите финансови ресурси (финансов капацитет) </w:t>
            </w:r>
            <w:r w:rsidRPr="00D64873">
              <w:rPr>
                <w:rFonts w:eastAsia="Times New Roman"/>
                <w:sz w:val="24"/>
                <w:szCs w:val="24"/>
                <w:lang w:eastAsia="pl-PL"/>
              </w:rPr>
              <w:t>и е описал</w:t>
            </w:r>
            <w:r w:rsidRPr="00D64873">
              <w:rPr>
                <w:rFonts w:eastAsia="Times New Roman"/>
                <w:b/>
                <w:bCs/>
                <w:sz w:val="24"/>
                <w:szCs w:val="24"/>
                <w:lang w:eastAsia="pl-PL"/>
              </w:rPr>
              <w:t xml:space="preserve"> механизмите за устойчивост</w:t>
            </w:r>
            <w:r w:rsidRPr="00D64873">
              <w:rPr>
                <w:rFonts w:eastAsia="Times New Roman"/>
                <w:sz w:val="24"/>
                <w:szCs w:val="24"/>
                <w:lang w:eastAsia="pl-PL"/>
              </w:rPr>
              <w:t xml:space="preserve">, позволяващи да се изпълнят предложените в проектното предложение дейности и да се гарантира тяхната финансова устойчивост. </w:t>
            </w:r>
          </w:p>
          <w:p w14:paraId="4FF03012"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pl-PL"/>
              </w:rPr>
              <w:t xml:space="preserve">Счита се, че кандидатът разполага с финансов капацитет ако </w:t>
            </w:r>
            <w:bookmarkStart w:id="17" w:name="_Hlk202349964"/>
            <w:r w:rsidRPr="00D64873">
              <w:rPr>
                <w:rFonts w:eastAsia="Times New Roman"/>
                <w:i/>
                <w:sz w:val="24"/>
                <w:szCs w:val="24"/>
                <w:lang w:eastAsia="pl-PL"/>
              </w:rPr>
              <w:t xml:space="preserve">утвърденият бюджет за текущата финансова година или предходната финансова година при липса на одобрен </w:t>
            </w:r>
            <w:r w:rsidRPr="00D64873">
              <w:rPr>
                <w:rFonts w:eastAsia="Times New Roman"/>
                <w:i/>
                <w:sz w:val="24"/>
              </w:rPr>
              <w:t>Закон за държавния бюджет</w:t>
            </w:r>
            <w:r w:rsidRPr="00D64873">
              <w:rPr>
                <w:rFonts w:eastAsia="Times New Roman"/>
                <w:i/>
                <w:sz w:val="24"/>
                <w:szCs w:val="24"/>
                <w:lang w:eastAsia="pl-PL"/>
              </w:rPr>
              <w:t xml:space="preserve"> за текущата година е</w:t>
            </w:r>
            <w:r w:rsidRPr="00D64873">
              <w:rPr>
                <w:rFonts w:eastAsia="Times New Roman"/>
                <w:i/>
                <w:sz w:val="24"/>
              </w:rPr>
              <w:t xml:space="preserve"> поне 30% от стойността на исканото финансиране по проекта.</w:t>
            </w:r>
            <w:r w:rsidRPr="00D64873">
              <w:rPr>
                <w:rFonts w:eastAsia="Times New Roman"/>
                <w:i/>
                <w:sz w:val="24"/>
                <w:szCs w:val="24"/>
                <w:lang w:eastAsia="pl-PL"/>
              </w:rPr>
              <w:t xml:space="preserve"> </w:t>
            </w:r>
            <w:bookmarkEnd w:id="17"/>
            <w:r w:rsidRPr="00D64873">
              <w:rPr>
                <w:rFonts w:eastAsia="Times New Roman"/>
                <w:i/>
                <w:sz w:val="24"/>
                <w:szCs w:val="24"/>
                <w:lang w:eastAsia="pl-PL"/>
              </w:rPr>
              <w:t xml:space="preserve">Проверката за наличие на утвърден бюджет се извършва служебно на </w:t>
            </w:r>
            <w:r w:rsidRPr="00D64873">
              <w:rPr>
                <w:rFonts w:eastAsia="Calibri Light"/>
                <w:i/>
                <w:sz w:val="24"/>
                <w:szCs w:val="24"/>
                <w:lang w:eastAsia="pl-PL"/>
              </w:rPr>
              <w:t xml:space="preserve">база </w:t>
            </w:r>
            <w:bookmarkStart w:id="18" w:name="_Hlk202350536"/>
            <w:r w:rsidRPr="00D64873">
              <w:rPr>
                <w:rFonts w:eastAsia="Calibri Light"/>
                <w:i/>
                <w:sz w:val="24"/>
                <w:szCs w:val="24"/>
                <w:lang w:eastAsia="pl-PL"/>
              </w:rPr>
              <w:t>данните за бюджета на общината съгласно Закона за държавния бюджет за съответната финансова година</w:t>
            </w:r>
            <w:bookmarkEnd w:id="18"/>
            <w:r w:rsidRPr="00D64873">
              <w:rPr>
                <w:rFonts w:eastAsia="Calibri Light"/>
                <w:i/>
                <w:sz w:val="24"/>
                <w:szCs w:val="24"/>
                <w:lang w:eastAsia="pl-PL"/>
              </w:rPr>
              <w:t>.</w:t>
            </w:r>
            <w:r w:rsidRPr="00D64873">
              <w:rPr>
                <w:rFonts w:eastAsia="Times New Roman"/>
                <w:i/>
                <w:sz w:val="24"/>
                <w:szCs w:val="24"/>
                <w:lang w:eastAsia="en-US"/>
              </w:rPr>
              <w:t xml:space="preserve"> </w:t>
            </w:r>
          </w:p>
          <w:p w14:paraId="4C70FA81" w14:textId="77777777" w:rsidR="00D64873" w:rsidRPr="00D64873" w:rsidRDefault="00D64873" w:rsidP="00D64873">
            <w:pPr>
              <w:tabs>
                <w:tab w:val="left" w:pos="-284"/>
              </w:tabs>
              <w:spacing w:after="120"/>
              <w:jc w:val="both"/>
              <w:rPr>
                <w:rFonts w:eastAsia="Calibri Light"/>
                <w:i/>
                <w:sz w:val="24"/>
                <w:szCs w:val="24"/>
                <w:lang w:eastAsia="pl-PL"/>
              </w:rPr>
            </w:pPr>
            <w:r w:rsidRPr="00D64873">
              <w:rPr>
                <w:rFonts w:eastAsia="Calibri Light"/>
                <w:i/>
                <w:sz w:val="24"/>
                <w:szCs w:val="24"/>
                <w:lang w:eastAsia="pl-PL"/>
              </w:rPr>
              <w:t xml:space="preserve">Счита се, че са налице механизми за устойчивост, когато кандидатът е описал във Формуляра за кандидатстване, секция „Допълнителна информация, </w:t>
            </w:r>
            <w:r w:rsidRPr="00D64873">
              <w:rPr>
                <w:rFonts w:eastAsia="Calibri Light"/>
                <w:i/>
                <w:sz w:val="24"/>
                <w:szCs w:val="24"/>
              </w:rPr>
              <w:t>необходима за оценка на проектното предложение,</w:t>
            </w:r>
            <w:r w:rsidRPr="00D64873">
              <w:rPr>
                <w:rFonts w:eastAsia="Calibri Light"/>
                <w:i/>
                <w:sz w:val="24"/>
                <w:szCs w:val="24"/>
                <w:lang w:eastAsia="pl-PL"/>
              </w:rPr>
              <w:t xml:space="preserve"> поле „Устойчивост“, </w:t>
            </w:r>
            <w:r w:rsidRPr="00D64873">
              <w:rPr>
                <w:rFonts w:eastAsia="Calibri Light"/>
                <w:i/>
                <w:iCs/>
                <w:sz w:val="24"/>
                <w:szCs w:val="24"/>
              </w:rPr>
              <w:t xml:space="preserve">начините, чрез които ще </w:t>
            </w:r>
            <w:r w:rsidRPr="00D64873">
              <w:rPr>
                <w:rFonts w:eastAsia="Calibri Light"/>
                <w:i/>
                <w:iCs/>
                <w:sz w:val="24"/>
                <w:szCs w:val="24"/>
                <w:lang w:eastAsia="en-US"/>
              </w:rPr>
              <w:t>осигури</w:t>
            </w:r>
            <w:r w:rsidRPr="00D64873">
              <w:rPr>
                <w:rFonts w:eastAsia="Calibri Light"/>
                <w:i/>
                <w:iCs/>
                <w:sz w:val="24"/>
                <w:szCs w:val="24"/>
              </w:rPr>
              <w:t xml:space="preserve"> възможност ползите от проекта за целевите групи да продължат да съществуват и след края на финансирането по проекта, и е посочил </w:t>
            </w:r>
            <w:r w:rsidRPr="00D64873">
              <w:rPr>
                <w:rFonts w:eastAsia="Calibri Light"/>
                <w:i/>
                <w:sz w:val="24"/>
                <w:szCs w:val="24"/>
                <w:lang w:eastAsia="pl-PL"/>
              </w:rPr>
              <w:t>потенциалните източници за финансиране след приключване на проекта.</w:t>
            </w:r>
          </w:p>
          <w:p w14:paraId="25470A25" w14:textId="77777777" w:rsidR="00D64873" w:rsidRPr="00D64873" w:rsidRDefault="00D64873" w:rsidP="00D64873">
            <w:pPr>
              <w:tabs>
                <w:tab w:val="left" w:pos="-284"/>
              </w:tabs>
              <w:spacing w:after="120"/>
              <w:jc w:val="both"/>
              <w:rPr>
                <w:rFonts w:eastAsia="Times New Roman"/>
                <w:sz w:val="24"/>
                <w:szCs w:val="24"/>
                <w:lang w:eastAsia="pl-PL"/>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315CFAC5"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570D1C6D" w14:textId="77777777" w:rsidR="00D64873" w:rsidRPr="00D64873" w:rsidRDefault="00D64873" w:rsidP="00D64873">
            <w:pPr>
              <w:spacing w:after="120"/>
              <w:jc w:val="center"/>
              <w:rPr>
                <w:rFonts w:eastAsia="SimSun"/>
                <w:sz w:val="24"/>
                <w:szCs w:val="24"/>
                <w:lang w:eastAsia="zh-CN"/>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2D0858AA" w14:textId="77777777" w:rsidR="00D64873" w:rsidRPr="00D64873" w:rsidRDefault="00D64873" w:rsidP="00D64873">
            <w:pPr>
              <w:spacing w:after="120"/>
              <w:jc w:val="center"/>
              <w:rPr>
                <w:rFonts w:eastAsia="Times New Roman"/>
                <w:sz w:val="24"/>
                <w:szCs w:val="24"/>
                <w:lang w:eastAsia="en-US"/>
              </w:rPr>
            </w:pPr>
          </w:p>
        </w:tc>
      </w:tr>
      <w:tr w:rsidR="00D64873" w:rsidRPr="00D64873" w14:paraId="103BF93C" w14:textId="77777777" w:rsidTr="00E15F78">
        <w:trPr>
          <w:trHeight w:val="338"/>
        </w:trPr>
        <w:tc>
          <w:tcPr>
            <w:tcW w:w="7085" w:type="dxa"/>
          </w:tcPr>
          <w:p w14:paraId="5548B9DB" w14:textId="77777777" w:rsidR="00D64873" w:rsidRPr="00D64873" w:rsidRDefault="00D64873" w:rsidP="00D64873">
            <w:pPr>
              <w:numPr>
                <w:ilvl w:val="0"/>
                <w:numId w:val="34"/>
              </w:numPr>
              <w:tabs>
                <w:tab w:val="left" w:pos="-284"/>
              </w:tabs>
              <w:spacing w:after="120"/>
              <w:jc w:val="both"/>
              <w:rPr>
                <w:rFonts w:eastAsia="Times New Roman"/>
                <w:sz w:val="24"/>
                <w:szCs w:val="24"/>
                <w:lang w:eastAsia="pl-PL"/>
              </w:rPr>
            </w:pPr>
            <w:r w:rsidRPr="00D64873">
              <w:rPr>
                <w:rFonts w:eastAsia="Times New Roman"/>
                <w:sz w:val="24"/>
                <w:szCs w:val="24"/>
                <w:lang w:eastAsia="pl-PL"/>
              </w:rPr>
              <w:t xml:space="preserve">Разходите, заложени в проектното предложение, не са финансирани със средства от Европейските фондове при споделено управление или чрез други фондове и инструменти на </w:t>
            </w:r>
            <w:r w:rsidRPr="00D64873">
              <w:rPr>
                <w:rFonts w:eastAsia="Times New Roman"/>
                <w:sz w:val="24"/>
                <w:szCs w:val="24"/>
                <w:lang w:eastAsia="en-US"/>
              </w:rPr>
              <w:t>Европейския</w:t>
            </w:r>
            <w:r w:rsidRPr="00D64873">
              <w:rPr>
                <w:rFonts w:eastAsia="Times New Roman"/>
                <w:sz w:val="24"/>
                <w:szCs w:val="24"/>
                <w:lang w:eastAsia="pl-PL"/>
              </w:rPr>
              <w:t xml:space="preserve"> съюз в съответствие с чл. 63, параграф 9 от Регламент (ЕС) № 2021/1060, както и с други публични средства, различни от тези на кандидата/ партньорите.</w:t>
            </w:r>
          </w:p>
          <w:p w14:paraId="620EED49" w14:textId="77777777" w:rsidR="00D64873" w:rsidRPr="00D64873" w:rsidRDefault="00D64873" w:rsidP="00D64873">
            <w:pPr>
              <w:tabs>
                <w:tab w:val="left" w:pos="-284"/>
              </w:tabs>
              <w:spacing w:after="120"/>
              <w:jc w:val="both"/>
              <w:rPr>
                <w:rFonts w:eastAsia="Times New Roman"/>
                <w:sz w:val="24"/>
                <w:szCs w:val="24"/>
              </w:rPr>
            </w:pPr>
            <w:r w:rsidRPr="00D64873">
              <w:rPr>
                <w:rFonts w:eastAsia="Times New Roman"/>
                <w:i/>
                <w:sz w:val="24"/>
                <w:szCs w:val="24"/>
                <w:lang w:eastAsia="en-US"/>
              </w:rPr>
              <w:t>Проверява се чрез Декларация/и на кандидата/партньора – Приложение I към Условията за кандидатстване.</w:t>
            </w:r>
            <w:r w:rsidRPr="00D64873">
              <w:rPr>
                <w:rFonts w:eastAsia="Times New Roman"/>
                <w:sz w:val="24"/>
                <w:szCs w:val="24"/>
              </w:rPr>
              <w:t xml:space="preserve"> </w:t>
            </w:r>
          </w:p>
          <w:p w14:paraId="71B1E47B" w14:textId="77777777" w:rsidR="00D64873" w:rsidRPr="00D64873" w:rsidRDefault="00D64873" w:rsidP="00D64873">
            <w:pPr>
              <w:tabs>
                <w:tab w:val="left" w:pos="-284"/>
              </w:tabs>
              <w:spacing w:after="120"/>
              <w:jc w:val="both"/>
              <w:rPr>
                <w:rFonts w:eastAsia="Times New Roman"/>
                <w:sz w:val="24"/>
                <w:szCs w:val="24"/>
                <w:lang w:eastAsia="pl-PL"/>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50973027"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531F308B"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6E961F4F" w14:textId="77777777" w:rsidR="00D64873" w:rsidRPr="00D64873" w:rsidRDefault="00D64873" w:rsidP="00D64873">
            <w:pPr>
              <w:spacing w:after="120"/>
              <w:jc w:val="center"/>
              <w:rPr>
                <w:rFonts w:eastAsia="Times New Roman"/>
                <w:sz w:val="24"/>
                <w:szCs w:val="24"/>
                <w:lang w:eastAsia="en-US"/>
              </w:rPr>
            </w:pPr>
          </w:p>
        </w:tc>
      </w:tr>
      <w:tr w:rsidR="00D64873" w:rsidRPr="00D64873" w14:paraId="550B243E" w14:textId="77777777" w:rsidTr="00E15F78">
        <w:trPr>
          <w:trHeight w:val="338"/>
        </w:trPr>
        <w:tc>
          <w:tcPr>
            <w:tcW w:w="7085" w:type="dxa"/>
            <w:shd w:val="clear" w:color="auto" w:fill="auto"/>
          </w:tcPr>
          <w:p w14:paraId="67D53D0C" w14:textId="77777777" w:rsidR="00D64873" w:rsidRPr="00D64873" w:rsidRDefault="00D64873" w:rsidP="00D64873">
            <w:pPr>
              <w:numPr>
                <w:ilvl w:val="0"/>
                <w:numId w:val="34"/>
              </w:numPr>
              <w:tabs>
                <w:tab w:val="left" w:pos="-284"/>
              </w:tabs>
              <w:spacing w:after="120"/>
              <w:jc w:val="both"/>
              <w:rPr>
                <w:rFonts w:eastAsia="Times New Roman"/>
                <w:sz w:val="24"/>
                <w:szCs w:val="24"/>
                <w:lang w:eastAsia="pl-PL"/>
              </w:rPr>
            </w:pPr>
            <w:r w:rsidRPr="00D64873">
              <w:rPr>
                <w:rFonts w:eastAsia="Times New Roman"/>
                <w:sz w:val="24"/>
                <w:szCs w:val="24"/>
                <w:lang w:eastAsia="pl-PL"/>
              </w:rPr>
              <w:t xml:space="preserve">Партньорът отговаря на изискванията за предоставяне на минимални помощи в </w:t>
            </w:r>
            <w:r w:rsidRPr="00D64873">
              <w:rPr>
                <w:rFonts w:eastAsia="Times New Roman"/>
                <w:sz w:val="24"/>
                <w:szCs w:val="24"/>
                <w:lang w:eastAsia="en-US"/>
              </w:rPr>
              <w:t>съответствие</w:t>
            </w:r>
            <w:r w:rsidRPr="00D64873">
              <w:rPr>
                <w:rFonts w:eastAsia="Times New Roman"/>
                <w:sz w:val="24"/>
                <w:szCs w:val="24"/>
                <w:lang w:eastAsia="pl-PL"/>
              </w:rPr>
              <w:t xml:space="preserve"> с Регламент (ЕС) 2023/2831 на Комисията от 13 декември 2023 година относно прилагането на членове 107 и 108 от Договора за функционирането на </w:t>
            </w:r>
            <w:r w:rsidRPr="00D64873">
              <w:rPr>
                <w:rFonts w:eastAsia="Times New Roman"/>
                <w:sz w:val="24"/>
                <w:szCs w:val="24"/>
                <w:lang w:eastAsia="pl-PL"/>
              </w:rPr>
              <w:lastRenderedPageBreak/>
              <w:t xml:space="preserve">Европейския съюз към помощта </w:t>
            </w:r>
            <w:proofErr w:type="spellStart"/>
            <w:r w:rsidRPr="00D64873">
              <w:rPr>
                <w:rFonts w:eastAsia="Times New Roman"/>
                <w:i/>
                <w:iCs/>
                <w:sz w:val="24"/>
                <w:szCs w:val="24"/>
                <w:lang w:eastAsia="pl-PL"/>
              </w:rPr>
              <w:t>de</w:t>
            </w:r>
            <w:proofErr w:type="spellEnd"/>
            <w:r w:rsidRPr="00D64873">
              <w:rPr>
                <w:rFonts w:eastAsia="Times New Roman"/>
                <w:i/>
                <w:iCs/>
                <w:sz w:val="24"/>
                <w:szCs w:val="24"/>
                <w:lang w:eastAsia="pl-PL"/>
              </w:rPr>
              <w:t xml:space="preserve"> </w:t>
            </w:r>
            <w:proofErr w:type="spellStart"/>
            <w:r w:rsidRPr="00D64873">
              <w:rPr>
                <w:rFonts w:eastAsia="Times New Roman"/>
                <w:i/>
                <w:iCs/>
                <w:sz w:val="24"/>
                <w:szCs w:val="24"/>
                <w:lang w:eastAsia="pl-PL"/>
              </w:rPr>
              <w:t>minimis</w:t>
            </w:r>
            <w:proofErr w:type="spellEnd"/>
            <w:r w:rsidRPr="00D64873">
              <w:rPr>
                <w:rFonts w:eastAsia="Times New Roman"/>
                <w:i/>
                <w:iCs/>
                <w:sz w:val="24"/>
                <w:szCs w:val="24"/>
                <w:lang w:eastAsia="pl-PL"/>
              </w:rPr>
              <w:t>, когато е приложимо</w:t>
            </w:r>
            <w:r w:rsidRPr="00D64873">
              <w:rPr>
                <w:rFonts w:eastAsia="Times New Roman"/>
                <w:sz w:val="24"/>
                <w:szCs w:val="24"/>
                <w:lang w:eastAsia="pl-PL"/>
              </w:rPr>
              <w:t xml:space="preserve">. </w:t>
            </w:r>
          </w:p>
          <w:p w14:paraId="7A93F5C9" w14:textId="77777777" w:rsidR="00D64873" w:rsidRPr="00D64873" w:rsidRDefault="00D64873" w:rsidP="00D64873">
            <w:pPr>
              <w:tabs>
                <w:tab w:val="left" w:pos="-284"/>
              </w:tabs>
              <w:spacing w:after="120"/>
              <w:jc w:val="both"/>
              <w:rPr>
                <w:rFonts w:eastAsia="Times New Roman"/>
                <w:i/>
                <w:sz w:val="24"/>
                <w:szCs w:val="24"/>
                <w:lang w:eastAsia="pl-PL"/>
              </w:rPr>
            </w:pPr>
            <w:r w:rsidRPr="00D64873">
              <w:rPr>
                <w:rFonts w:eastAsia="Times New Roman"/>
                <w:i/>
                <w:sz w:val="24"/>
                <w:szCs w:val="24"/>
                <w:lang w:eastAsia="pl-PL"/>
              </w:rPr>
              <w:t>Проверката се извършва на база представената Декларация за минимална помощ (Приложение …. към Условията за кандидатстване), когато е приложимо за партньори съгласно Условията за кандидатстване.</w:t>
            </w:r>
          </w:p>
          <w:p w14:paraId="19490699" w14:textId="77777777" w:rsidR="00D64873" w:rsidRPr="00D64873" w:rsidRDefault="00D64873" w:rsidP="00D64873">
            <w:pPr>
              <w:tabs>
                <w:tab w:val="left" w:pos="-284"/>
              </w:tabs>
              <w:spacing w:after="120"/>
              <w:jc w:val="both"/>
              <w:rPr>
                <w:rFonts w:eastAsia="Times New Roman"/>
                <w:i/>
                <w:sz w:val="24"/>
                <w:szCs w:val="24"/>
                <w:lang w:eastAsia="pl-PL"/>
              </w:rPr>
            </w:pPr>
            <w:r w:rsidRPr="00D64873">
              <w:rPr>
                <w:rFonts w:eastAsia="Times New Roman"/>
                <w:i/>
                <w:sz w:val="24"/>
                <w:szCs w:val="24"/>
                <w:lang w:eastAsia="en-US"/>
              </w:rPr>
              <w:t>Проектни предложения, за които изискването е приложимо и които не отговарят на това изискване, следва да бъдат отхвърлени.</w:t>
            </w:r>
          </w:p>
        </w:tc>
        <w:tc>
          <w:tcPr>
            <w:tcW w:w="816" w:type="dxa"/>
            <w:gridSpan w:val="2"/>
          </w:tcPr>
          <w:p w14:paraId="218EE8AF"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lastRenderedPageBreak/>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028157E5"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3715A942"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5124CC82" w14:textId="77777777" w:rsidTr="00E15F78">
        <w:trPr>
          <w:trHeight w:val="338"/>
        </w:trPr>
        <w:tc>
          <w:tcPr>
            <w:tcW w:w="7085" w:type="dxa"/>
            <w:shd w:val="clear" w:color="auto" w:fill="auto"/>
          </w:tcPr>
          <w:p w14:paraId="277A3225" w14:textId="77777777" w:rsidR="00D64873" w:rsidRPr="00D64873" w:rsidRDefault="00D64873" w:rsidP="00D64873">
            <w:pPr>
              <w:numPr>
                <w:ilvl w:val="0"/>
                <w:numId w:val="34"/>
              </w:numPr>
              <w:tabs>
                <w:tab w:val="left" w:pos="-284"/>
              </w:tabs>
              <w:spacing w:after="120"/>
              <w:jc w:val="both"/>
              <w:rPr>
                <w:rFonts w:eastAsia="Times New Roman"/>
                <w:sz w:val="24"/>
                <w:szCs w:val="24"/>
                <w:lang w:eastAsia="pl-PL"/>
              </w:rPr>
            </w:pPr>
            <w:r w:rsidRPr="00D64873">
              <w:rPr>
                <w:rFonts w:eastAsia="Times New Roman"/>
                <w:sz w:val="24"/>
                <w:szCs w:val="24"/>
                <w:lang w:eastAsia="pl-PL"/>
              </w:rPr>
              <w:t xml:space="preserve">Бюджетът е попълнен съгласно изискванията на Условията за кандидатстване.   </w:t>
            </w:r>
          </w:p>
          <w:p w14:paraId="15E28432" w14:textId="77777777" w:rsidR="00D64873" w:rsidRPr="00D64873" w:rsidRDefault="00D64873" w:rsidP="00D64873">
            <w:pPr>
              <w:tabs>
                <w:tab w:val="left" w:pos="-284"/>
              </w:tabs>
              <w:spacing w:after="120"/>
              <w:jc w:val="both"/>
              <w:rPr>
                <w:rFonts w:eastAsia="Times New Roman"/>
                <w:i/>
                <w:iCs/>
                <w:sz w:val="24"/>
                <w:szCs w:val="24"/>
                <w:lang w:eastAsia="pl-PL"/>
              </w:rPr>
            </w:pPr>
            <w:r w:rsidRPr="00D64873">
              <w:rPr>
                <w:rFonts w:eastAsia="Times New Roman"/>
                <w:i/>
                <w:iCs/>
                <w:sz w:val="24"/>
                <w:szCs w:val="24"/>
                <w:lang w:eastAsia="pl-PL"/>
              </w:rPr>
              <w:t xml:space="preserve">Информацията се проверява в секция „Бюджет (в лева)“ от Формуляра за кандидатстване и Помощна таблица (Приложение …. от Условията за кандидатстване). </w:t>
            </w:r>
          </w:p>
          <w:p w14:paraId="2DF621F8" w14:textId="77777777" w:rsidR="00D64873" w:rsidRPr="00D64873" w:rsidRDefault="00D64873" w:rsidP="00D64873">
            <w:pPr>
              <w:tabs>
                <w:tab w:val="left" w:pos="-284"/>
              </w:tabs>
              <w:spacing w:after="120"/>
              <w:jc w:val="both"/>
              <w:rPr>
                <w:rFonts w:eastAsia="Times New Roman"/>
                <w:i/>
                <w:iCs/>
                <w:sz w:val="24"/>
                <w:szCs w:val="24"/>
                <w:lang w:eastAsia="pl-PL"/>
              </w:rPr>
            </w:pPr>
            <w:r w:rsidRPr="00D64873">
              <w:rPr>
                <w:rFonts w:eastAsia="Times New Roman"/>
                <w:i/>
                <w:iCs/>
                <w:sz w:val="24"/>
                <w:szCs w:val="24"/>
                <w:lang w:eastAsia="pl-PL"/>
              </w:rPr>
              <w:t>В случай че проектното предложение съдържа недопустими разходи, оценителната комисия ще ги отстрани на етапа на техническа и финансова оценка.</w:t>
            </w:r>
          </w:p>
        </w:tc>
        <w:tc>
          <w:tcPr>
            <w:tcW w:w="816" w:type="dxa"/>
            <w:gridSpan w:val="2"/>
          </w:tcPr>
          <w:p w14:paraId="5681FC96" w14:textId="77777777" w:rsidR="00D64873" w:rsidRPr="00D64873" w:rsidRDefault="00D64873" w:rsidP="00D64873">
            <w:pPr>
              <w:spacing w:after="120"/>
              <w:jc w:val="center"/>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68" w:type="dxa"/>
          </w:tcPr>
          <w:p w14:paraId="53C3E9FF"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1DF4BDDF" w14:textId="77777777" w:rsidR="00D64873" w:rsidRPr="00D64873" w:rsidRDefault="00D64873" w:rsidP="00D64873">
            <w:pPr>
              <w:spacing w:after="120"/>
              <w:jc w:val="center"/>
              <w:rPr>
                <w:rFonts w:eastAsia="Times New Roman"/>
                <w:sz w:val="24"/>
                <w:szCs w:val="24"/>
                <w:lang w:eastAsia="en-US"/>
              </w:rPr>
            </w:pPr>
          </w:p>
        </w:tc>
      </w:tr>
      <w:tr w:rsidR="00D64873" w:rsidRPr="00D64873" w14:paraId="441E5F82" w14:textId="77777777" w:rsidTr="00E15F78">
        <w:trPr>
          <w:trHeight w:val="338"/>
        </w:trPr>
        <w:tc>
          <w:tcPr>
            <w:tcW w:w="7085" w:type="dxa"/>
            <w:tcBorders>
              <w:top w:val="single" w:sz="4" w:space="0" w:color="auto"/>
              <w:left w:val="single" w:sz="4" w:space="0" w:color="auto"/>
              <w:bottom w:val="single" w:sz="4" w:space="0" w:color="auto"/>
              <w:right w:val="single" w:sz="4" w:space="0" w:color="auto"/>
            </w:tcBorders>
          </w:tcPr>
          <w:p w14:paraId="0BC66F6C" w14:textId="77777777" w:rsidR="00D64873" w:rsidRPr="00D64873" w:rsidRDefault="00D64873" w:rsidP="00D64873">
            <w:pPr>
              <w:tabs>
                <w:tab w:val="left" w:pos="-284"/>
              </w:tabs>
              <w:spacing w:after="120"/>
              <w:jc w:val="both"/>
              <w:rPr>
                <w:b/>
                <w:bCs/>
                <w:sz w:val="24"/>
                <w:szCs w:val="24"/>
              </w:rPr>
            </w:pPr>
            <w:r w:rsidRPr="00D64873">
              <w:rPr>
                <w:b/>
                <w:bCs/>
                <w:sz w:val="24"/>
                <w:szCs w:val="24"/>
              </w:rPr>
              <w:t xml:space="preserve">20. </w:t>
            </w:r>
            <w:proofErr w:type="spellStart"/>
            <w:r w:rsidRPr="00D64873">
              <w:rPr>
                <w:b/>
                <w:bCs/>
                <w:sz w:val="24"/>
                <w:szCs w:val="24"/>
              </w:rPr>
              <w:t>Демаркация</w:t>
            </w:r>
            <w:proofErr w:type="spellEnd"/>
            <w:r w:rsidRPr="00D64873">
              <w:rPr>
                <w:b/>
                <w:bCs/>
                <w:sz w:val="24"/>
                <w:szCs w:val="24"/>
              </w:rPr>
              <w:t xml:space="preserve"> и </w:t>
            </w:r>
            <w:proofErr w:type="spellStart"/>
            <w:r w:rsidRPr="00D64873">
              <w:rPr>
                <w:b/>
                <w:bCs/>
                <w:sz w:val="24"/>
                <w:szCs w:val="24"/>
              </w:rPr>
              <w:t>допълняемост</w:t>
            </w:r>
            <w:proofErr w:type="spellEnd"/>
            <w:r w:rsidRPr="00D64873">
              <w:rPr>
                <w:b/>
                <w:bCs/>
                <w:sz w:val="24"/>
                <w:szCs w:val="24"/>
              </w:rPr>
              <w:t>:</w:t>
            </w:r>
          </w:p>
          <w:p w14:paraId="56AD2DB1" w14:textId="77777777" w:rsidR="00D64873" w:rsidRPr="00D64873" w:rsidRDefault="00D64873" w:rsidP="00D64873">
            <w:pPr>
              <w:tabs>
                <w:tab w:val="left" w:pos="-284"/>
              </w:tabs>
              <w:spacing w:after="120"/>
              <w:jc w:val="both"/>
              <w:rPr>
                <w:sz w:val="24"/>
                <w:szCs w:val="24"/>
              </w:rPr>
            </w:pPr>
            <w:r w:rsidRPr="00D64873">
              <w:rPr>
                <w:sz w:val="24"/>
                <w:szCs w:val="24"/>
              </w:rPr>
              <w:t>Кандидатът е описал по какъв начин изпълнението на проекта ще осигури надграждащ ефект (</w:t>
            </w:r>
            <w:proofErr w:type="spellStart"/>
            <w:r w:rsidRPr="00D64873">
              <w:rPr>
                <w:sz w:val="24"/>
                <w:szCs w:val="24"/>
              </w:rPr>
              <w:t>допълняемост</w:t>
            </w:r>
            <w:proofErr w:type="spellEnd"/>
            <w:r w:rsidRPr="00D64873">
              <w:rPr>
                <w:sz w:val="24"/>
                <w:szCs w:val="24"/>
              </w:rPr>
              <w:t xml:space="preserve">) спрямо негови участия в предходни проекти по ОПНОИР, проекти по </w:t>
            </w:r>
            <w:proofErr w:type="spellStart"/>
            <w:r w:rsidRPr="00D64873">
              <w:rPr>
                <w:sz w:val="24"/>
                <w:szCs w:val="24"/>
              </w:rPr>
              <w:t>ПО</w:t>
            </w:r>
            <w:proofErr w:type="spellEnd"/>
            <w:r w:rsidRPr="00D64873">
              <w:rPr>
                <w:sz w:val="24"/>
                <w:szCs w:val="24"/>
              </w:rPr>
              <w:t xml:space="preserve"> или национални и други програми (когато е приложимо). Посочено е и по-какъв начин ще се следи за </w:t>
            </w:r>
            <w:proofErr w:type="spellStart"/>
            <w:r w:rsidRPr="00D64873">
              <w:rPr>
                <w:sz w:val="24"/>
                <w:szCs w:val="24"/>
              </w:rPr>
              <w:t>демаркация</w:t>
            </w:r>
            <w:proofErr w:type="spellEnd"/>
            <w:r w:rsidRPr="00D64873">
              <w:rPr>
                <w:sz w:val="24"/>
                <w:szCs w:val="24"/>
              </w:rPr>
              <w:t xml:space="preserve"> и избягване на двойно финансиране с други проекти и национални програми.</w:t>
            </w:r>
          </w:p>
          <w:p w14:paraId="4CBEC6A0" w14:textId="77777777" w:rsidR="00D64873" w:rsidRPr="00D64873" w:rsidRDefault="00D64873" w:rsidP="00D64873">
            <w:pPr>
              <w:tabs>
                <w:tab w:val="left" w:pos="-284"/>
              </w:tabs>
              <w:spacing w:after="120"/>
              <w:jc w:val="both"/>
              <w:rPr>
                <w:sz w:val="24"/>
                <w:szCs w:val="24"/>
              </w:rPr>
            </w:pPr>
            <w:r w:rsidRPr="00D64873">
              <w:rPr>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w:t>
            </w:r>
            <w:proofErr w:type="spellStart"/>
            <w:r w:rsidRPr="00D64873">
              <w:rPr>
                <w:i/>
                <w:sz w:val="24"/>
                <w:szCs w:val="24"/>
              </w:rPr>
              <w:t>Демаркация</w:t>
            </w:r>
            <w:proofErr w:type="spellEnd"/>
            <w:r w:rsidRPr="00D64873">
              <w:rPr>
                <w:i/>
                <w:sz w:val="24"/>
                <w:szCs w:val="24"/>
              </w:rPr>
              <w:t xml:space="preserve"> и </w:t>
            </w:r>
            <w:proofErr w:type="spellStart"/>
            <w:r w:rsidRPr="00D64873">
              <w:rPr>
                <w:i/>
                <w:sz w:val="24"/>
                <w:szCs w:val="24"/>
              </w:rPr>
              <w:t>допълняемост</w:t>
            </w:r>
            <w:proofErr w:type="spellEnd"/>
            <w:r w:rsidRPr="00D64873">
              <w:rPr>
                <w:i/>
                <w:sz w:val="24"/>
                <w:szCs w:val="24"/>
              </w:rPr>
              <w:t>“</w:t>
            </w:r>
            <w:r w:rsidRPr="00D64873">
              <w:rPr>
                <w:sz w:val="24"/>
                <w:szCs w:val="24"/>
              </w:rPr>
              <w:t>.</w:t>
            </w:r>
          </w:p>
        </w:tc>
        <w:tc>
          <w:tcPr>
            <w:tcW w:w="804" w:type="dxa"/>
            <w:tcBorders>
              <w:top w:val="single" w:sz="4" w:space="0" w:color="auto"/>
              <w:left w:val="single" w:sz="4" w:space="0" w:color="auto"/>
              <w:bottom w:val="single" w:sz="4" w:space="0" w:color="auto"/>
              <w:right w:val="single" w:sz="4" w:space="0" w:color="auto"/>
            </w:tcBorders>
          </w:tcPr>
          <w:p w14:paraId="4DD6D479" w14:textId="77777777" w:rsidR="00D64873" w:rsidRPr="00D64873" w:rsidRDefault="00D64873" w:rsidP="00D64873">
            <w:pPr>
              <w:spacing w:after="120"/>
              <w:jc w:val="both"/>
              <w:rPr>
                <w:rFonts w:eastAsia="Times New Roman"/>
                <w:b/>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Pr="00D64873">
              <w:rPr>
                <w:rFonts w:eastAsia="Times New Roman"/>
                <w:sz w:val="24"/>
                <w:szCs w:val="24"/>
              </w:rPr>
            </w:r>
            <w:r w:rsidRPr="00D64873">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45A1F275" w14:textId="77777777" w:rsidR="00D64873" w:rsidRPr="00D64873" w:rsidRDefault="00D64873" w:rsidP="00D64873">
            <w:pPr>
              <w:spacing w:after="120"/>
              <w:jc w:val="both"/>
              <w:rPr>
                <w:rFonts w:eastAsia="Times New Roman"/>
                <w:b/>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Pr="00D64873">
              <w:rPr>
                <w:rFonts w:eastAsia="Times New Roman"/>
                <w:sz w:val="24"/>
                <w:szCs w:val="24"/>
                <w:lang w:eastAsia="en-US"/>
              </w:rPr>
            </w:r>
            <w:r w:rsidRPr="00D64873">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70DF5DCC" w14:textId="77777777" w:rsidR="00D64873" w:rsidRPr="00D64873" w:rsidRDefault="00D64873" w:rsidP="00D64873">
            <w:pPr>
              <w:spacing w:after="120"/>
              <w:jc w:val="both"/>
              <w:rPr>
                <w:rFonts w:eastAsia="Times New Roman"/>
                <w:b/>
                <w:sz w:val="24"/>
                <w:szCs w:val="24"/>
              </w:rPr>
            </w:pPr>
          </w:p>
        </w:tc>
      </w:tr>
    </w:tbl>
    <w:p w14:paraId="5C42D691" w14:textId="77777777" w:rsidR="00D64873" w:rsidRPr="00D64873" w:rsidRDefault="00D64873" w:rsidP="00D64873">
      <w:pPr>
        <w:tabs>
          <w:tab w:val="left" w:pos="1185"/>
        </w:tabs>
        <w:spacing w:after="120"/>
        <w:ind w:left="1080"/>
        <w:rPr>
          <w:b/>
          <w:sz w:val="24"/>
          <w:szCs w:val="24"/>
        </w:rPr>
      </w:pPr>
    </w:p>
    <w:p w14:paraId="0B2E5870" w14:textId="77777777" w:rsidR="00D64873" w:rsidRPr="00D64873" w:rsidRDefault="00D64873" w:rsidP="00D64873">
      <w:pPr>
        <w:tabs>
          <w:tab w:val="left" w:pos="1185"/>
        </w:tabs>
        <w:spacing w:after="120"/>
        <w:ind w:left="1080"/>
        <w:rPr>
          <w:b/>
          <w:sz w:val="24"/>
          <w:szCs w:val="24"/>
        </w:rPr>
      </w:pPr>
    </w:p>
    <w:p w14:paraId="0C037969" w14:textId="77777777" w:rsidR="00D64873" w:rsidRPr="00D64873" w:rsidRDefault="00D64873" w:rsidP="00D64873">
      <w:pPr>
        <w:tabs>
          <w:tab w:val="left" w:pos="426"/>
        </w:tabs>
        <w:spacing w:after="120"/>
        <w:rPr>
          <w:b/>
          <w:sz w:val="24"/>
          <w:szCs w:val="24"/>
        </w:rPr>
      </w:pPr>
      <w:r w:rsidRPr="00D64873">
        <w:rPr>
          <w:b/>
          <w:sz w:val="24"/>
          <w:szCs w:val="24"/>
        </w:rPr>
        <w:t xml:space="preserve">II. ТАБЛИЦА ЗА ТЕХНИЧЕСКА И ФИНАНСОВА ОЦЕНКА </w:t>
      </w:r>
    </w:p>
    <w:tbl>
      <w:tblPr>
        <w:tblW w:w="57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57"/>
        <w:gridCol w:w="4822"/>
        <w:gridCol w:w="1609"/>
        <w:gridCol w:w="3425"/>
        <w:tblGridChange w:id="19">
          <w:tblGrid>
            <w:gridCol w:w="522"/>
            <w:gridCol w:w="57"/>
            <w:gridCol w:w="4822"/>
            <w:gridCol w:w="1609"/>
            <w:gridCol w:w="3425"/>
          </w:tblGrid>
        </w:tblGridChange>
      </w:tblGrid>
      <w:tr w:rsidR="00D64873" w:rsidRPr="00D64873" w14:paraId="5EA8ED19" w14:textId="77777777" w:rsidTr="00E15F78">
        <w:trPr>
          <w:trHeight w:val="519"/>
          <w:jc w:val="center"/>
        </w:trPr>
        <w:tc>
          <w:tcPr>
            <w:tcW w:w="580" w:type="dxa"/>
            <w:gridSpan w:val="2"/>
            <w:shd w:val="clear" w:color="auto" w:fill="AEAAAA"/>
            <w:vAlign w:val="center"/>
          </w:tcPr>
          <w:p w14:paraId="7C5577E0"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w:t>
            </w:r>
          </w:p>
        </w:tc>
        <w:tc>
          <w:tcPr>
            <w:tcW w:w="4994" w:type="dxa"/>
            <w:shd w:val="clear" w:color="auto" w:fill="AEAAAA"/>
            <w:vAlign w:val="center"/>
          </w:tcPr>
          <w:p w14:paraId="75E4B832"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КРИТЕРИИ</w:t>
            </w:r>
          </w:p>
        </w:tc>
        <w:tc>
          <w:tcPr>
            <w:tcW w:w="1609" w:type="dxa"/>
            <w:shd w:val="clear" w:color="auto" w:fill="AEAAAA"/>
            <w:vAlign w:val="center"/>
          </w:tcPr>
          <w:p w14:paraId="627B3EB0" w14:textId="77777777" w:rsidR="00D64873" w:rsidRPr="00D64873" w:rsidRDefault="00D64873" w:rsidP="00D64873">
            <w:pPr>
              <w:spacing w:before="60" w:after="60" w:line="300" w:lineRule="auto"/>
              <w:jc w:val="center"/>
              <w:rPr>
                <w:rFonts w:eastAsia="Times New Roman"/>
                <w:b/>
                <w:sz w:val="24"/>
                <w:szCs w:val="24"/>
                <w:lang w:eastAsia="en-US"/>
              </w:rPr>
            </w:pPr>
            <w:r w:rsidRPr="00D64873">
              <w:rPr>
                <w:rFonts w:eastAsia="Times New Roman"/>
                <w:b/>
                <w:sz w:val="24"/>
                <w:szCs w:val="24"/>
                <w:lang w:eastAsia="en-US"/>
              </w:rPr>
              <w:t>Максимален брой точки</w:t>
            </w:r>
          </w:p>
        </w:tc>
        <w:tc>
          <w:tcPr>
            <w:tcW w:w="3513" w:type="dxa"/>
            <w:shd w:val="clear" w:color="auto" w:fill="AEAAAA"/>
            <w:vAlign w:val="center"/>
          </w:tcPr>
          <w:p w14:paraId="2D20CEC3" w14:textId="77777777" w:rsidR="00D64873" w:rsidRPr="00D64873" w:rsidRDefault="00D64873" w:rsidP="00D64873">
            <w:pPr>
              <w:spacing w:before="60" w:after="60" w:line="300" w:lineRule="auto"/>
              <w:jc w:val="center"/>
              <w:rPr>
                <w:rFonts w:eastAsia="Times New Roman"/>
                <w:b/>
                <w:sz w:val="24"/>
                <w:szCs w:val="24"/>
                <w:lang w:eastAsia="en-US"/>
              </w:rPr>
            </w:pPr>
            <w:r w:rsidRPr="00D64873">
              <w:rPr>
                <w:rFonts w:eastAsia="Times New Roman"/>
                <w:b/>
                <w:sz w:val="24"/>
                <w:szCs w:val="24"/>
                <w:lang w:eastAsia="en-US"/>
              </w:rPr>
              <w:t>ИЗТОЧНИК НА ИНФОРМАЦИЯ</w:t>
            </w:r>
          </w:p>
        </w:tc>
      </w:tr>
      <w:tr w:rsidR="00D64873" w:rsidRPr="00D64873" w14:paraId="0E709193" w14:textId="77777777" w:rsidTr="00E15F78">
        <w:trPr>
          <w:trHeight w:val="519"/>
          <w:jc w:val="center"/>
        </w:trPr>
        <w:tc>
          <w:tcPr>
            <w:tcW w:w="580" w:type="dxa"/>
            <w:gridSpan w:val="2"/>
            <w:shd w:val="clear" w:color="auto" w:fill="D9D9D9"/>
            <w:vAlign w:val="center"/>
          </w:tcPr>
          <w:p w14:paraId="119CC541"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1</w:t>
            </w:r>
          </w:p>
        </w:tc>
        <w:tc>
          <w:tcPr>
            <w:tcW w:w="4994" w:type="dxa"/>
            <w:shd w:val="clear" w:color="auto" w:fill="D9D9D9"/>
            <w:vAlign w:val="center"/>
          </w:tcPr>
          <w:p w14:paraId="46481B0A"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КАЧЕСТВО НА СЪОТВЕТСТВИЕТО</w:t>
            </w:r>
          </w:p>
        </w:tc>
        <w:tc>
          <w:tcPr>
            <w:tcW w:w="1609" w:type="dxa"/>
            <w:shd w:val="clear" w:color="auto" w:fill="D9D9D9"/>
            <w:vAlign w:val="center"/>
          </w:tcPr>
          <w:p w14:paraId="574232F6" w14:textId="77777777" w:rsidR="00D64873" w:rsidRPr="00D64873" w:rsidRDefault="00D64873" w:rsidP="00D64873">
            <w:pPr>
              <w:spacing w:before="60" w:after="60" w:line="300" w:lineRule="auto"/>
              <w:jc w:val="center"/>
              <w:rPr>
                <w:rFonts w:eastAsia="Times New Roman"/>
                <w:b/>
                <w:sz w:val="24"/>
                <w:szCs w:val="24"/>
                <w:lang w:eastAsia="en-US"/>
              </w:rPr>
            </w:pPr>
            <w:r w:rsidRPr="00D64873">
              <w:rPr>
                <w:rFonts w:eastAsia="Times New Roman"/>
                <w:b/>
                <w:sz w:val="24"/>
                <w:szCs w:val="24"/>
                <w:lang w:eastAsia="en-US"/>
              </w:rPr>
              <w:t>30</w:t>
            </w:r>
          </w:p>
        </w:tc>
        <w:tc>
          <w:tcPr>
            <w:tcW w:w="3513" w:type="dxa"/>
            <w:shd w:val="clear" w:color="auto" w:fill="D9D9D9"/>
            <w:vAlign w:val="center"/>
          </w:tcPr>
          <w:p w14:paraId="21A9E987" w14:textId="77777777" w:rsidR="00D64873" w:rsidRPr="00D64873" w:rsidRDefault="00D64873" w:rsidP="00D64873">
            <w:pPr>
              <w:spacing w:before="60" w:after="60" w:line="300" w:lineRule="auto"/>
              <w:jc w:val="both"/>
              <w:rPr>
                <w:rFonts w:eastAsia="Times New Roman"/>
                <w:b/>
                <w:i/>
                <w:iCs/>
                <w:sz w:val="22"/>
                <w:szCs w:val="22"/>
                <w:lang w:eastAsia="en-US"/>
              </w:rPr>
            </w:pPr>
            <w:r w:rsidRPr="00D64873">
              <w:rPr>
                <w:rFonts w:eastAsia="SimSun"/>
                <w:b/>
                <w:bCs/>
                <w:i/>
                <w:sz w:val="22"/>
                <w:szCs w:val="22"/>
                <w:lang w:eastAsia="zh-CN"/>
              </w:rPr>
              <w:t>Формуляр за кандидатстване</w:t>
            </w:r>
            <w:r w:rsidRPr="00D64873">
              <w:rPr>
                <w:rFonts w:eastAsia="Times New Roman"/>
                <w:b/>
                <w:i/>
                <w:iCs/>
                <w:sz w:val="22"/>
                <w:szCs w:val="22"/>
                <w:lang w:eastAsia="en-US"/>
              </w:rPr>
              <w:t xml:space="preserve">, Секция „Основни данни“,  Секция  „Допълнителна информация необходима за оценка на проектното предложение“, Секция  „Прикачени документи“ </w:t>
            </w:r>
          </w:p>
        </w:tc>
      </w:tr>
      <w:tr w:rsidR="00D64873" w:rsidRPr="00D64873" w14:paraId="2CAAFC38" w14:textId="77777777" w:rsidTr="00E15F78">
        <w:trPr>
          <w:trHeight w:val="519"/>
          <w:jc w:val="center"/>
        </w:trPr>
        <w:tc>
          <w:tcPr>
            <w:tcW w:w="580" w:type="dxa"/>
            <w:gridSpan w:val="2"/>
            <w:shd w:val="clear" w:color="auto" w:fill="F2F2F2"/>
            <w:vAlign w:val="center"/>
          </w:tcPr>
          <w:p w14:paraId="0F8D6A5B"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1.1.</w:t>
            </w:r>
          </w:p>
        </w:tc>
        <w:tc>
          <w:tcPr>
            <w:tcW w:w="4994" w:type="dxa"/>
            <w:shd w:val="clear" w:color="auto" w:fill="F2F2F2"/>
            <w:vAlign w:val="center"/>
          </w:tcPr>
          <w:p w14:paraId="3F35D025" w14:textId="77777777" w:rsidR="00D64873" w:rsidRPr="00D64873" w:rsidRDefault="00D64873" w:rsidP="00D64873">
            <w:pPr>
              <w:tabs>
                <w:tab w:val="left" w:pos="-284"/>
              </w:tabs>
              <w:rPr>
                <w:rFonts w:eastAsia="Times New Roman"/>
                <w:b/>
                <w:sz w:val="24"/>
                <w:szCs w:val="24"/>
                <w:lang w:eastAsia="en-US"/>
              </w:rPr>
            </w:pPr>
            <w:r w:rsidRPr="00D64873">
              <w:rPr>
                <w:rFonts w:eastAsia="Times New Roman"/>
                <w:b/>
                <w:sz w:val="24"/>
                <w:szCs w:val="24"/>
                <w:lang w:eastAsia="en-US"/>
              </w:rPr>
              <w:t>Опит на кандидата/партньор/</w:t>
            </w:r>
            <w:proofErr w:type="spellStart"/>
            <w:r w:rsidRPr="00D64873">
              <w:rPr>
                <w:rFonts w:eastAsia="Times New Roman"/>
                <w:b/>
                <w:sz w:val="24"/>
                <w:szCs w:val="24"/>
                <w:lang w:eastAsia="en-US"/>
              </w:rPr>
              <w:t>ите</w:t>
            </w:r>
            <w:proofErr w:type="spellEnd"/>
            <w:r w:rsidRPr="00D64873">
              <w:rPr>
                <w:rFonts w:eastAsia="Times New Roman"/>
                <w:b/>
                <w:sz w:val="24"/>
                <w:szCs w:val="24"/>
                <w:lang w:eastAsia="en-US"/>
              </w:rPr>
              <w:t xml:space="preserve"> в организирането на мероприятия и събития за целевите групи </w:t>
            </w:r>
          </w:p>
          <w:p w14:paraId="0E7EDFEE" w14:textId="77777777" w:rsidR="00D64873" w:rsidRPr="00D64873" w:rsidRDefault="00D64873" w:rsidP="00D64873">
            <w:pPr>
              <w:tabs>
                <w:tab w:val="left" w:pos="-284"/>
              </w:tabs>
              <w:rPr>
                <w:rFonts w:eastAsia="Times New Roman"/>
                <w:b/>
                <w:sz w:val="24"/>
                <w:szCs w:val="24"/>
                <w:lang w:eastAsia="en-US"/>
              </w:rPr>
            </w:pPr>
          </w:p>
        </w:tc>
        <w:tc>
          <w:tcPr>
            <w:tcW w:w="1609" w:type="dxa"/>
            <w:shd w:val="clear" w:color="auto" w:fill="F2F2F2"/>
            <w:vAlign w:val="center"/>
          </w:tcPr>
          <w:p w14:paraId="346161B0" w14:textId="77777777" w:rsidR="00D64873" w:rsidRPr="00D64873" w:rsidRDefault="00D64873" w:rsidP="00D64873">
            <w:pPr>
              <w:spacing w:before="60" w:after="60" w:line="300" w:lineRule="auto"/>
              <w:jc w:val="center"/>
              <w:rPr>
                <w:rFonts w:eastAsia="Times New Roman"/>
                <w:b/>
                <w:bCs/>
                <w:sz w:val="24"/>
                <w:szCs w:val="24"/>
                <w:lang w:eastAsia="en-US"/>
              </w:rPr>
            </w:pPr>
            <w:r w:rsidRPr="00D64873">
              <w:rPr>
                <w:rFonts w:eastAsia="Times New Roman"/>
                <w:b/>
                <w:bCs/>
                <w:sz w:val="24"/>
                <w:szCs w:val="24"/>
                <w:lang w:eastAsia="en-US"/>
              </w:rPr>
              <w:lastRenderedPageBreak/>
              <w:t>10</w:t>
            </w:r>
          </w:p>
        </w:tc>
        <w:tc>
          <w:tcPr>
            <w:tcW w:w="3513" w:type="dxa"/>
            <w:shd w:val="clear" w:color="auto" w:fill="F2F2F2"/>
            <w:vAlign w:val="center"/>
          </w:tcPr>
          <w:p w14:paraId="16ED6792"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0973F254" w14:textId="77777777" w:rsidTr="00E15F78">
        <w:trPr>
          <w:trHeight w:val="519"/>
          <w:jc w:val="center"/>
        </w:trPr>
        <w:tc>
          <w:tcPr>
            <w:tcW w:w="580" w:type="dxa"/>
            <w:gridSpan w:val="2"/>
            <w:shd w:val="clear" w:color="auto" w:fill="FFFFFF"/>
            <w:vAlign w:val="center"/>
          </w:tcPr>
          <w:p w14:paraId="369AC251"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6A1D6C53" w14:textId="77777777" w:rsidR="00D64873" w:rsidRPr="00D64873" w:rsidRDefault="00D64873" w:rsidP="00D64873">
            <w:pPr>
              <w:tabs>
                <w:tab w:val="left" w:pos="-284"/>
              </w:tabs>
              <w:jc w:val="both"/>
              <w:rPr>
                <w:rFonts w:eastAsia="Times New Roman"/>
                <w:bCs/>
                <w:sz w:val="24"/>
                <w:szCs w:val="24"/>
                <w:lang w:eastAsia="en-US"/>
              </w:rPr>
            </w:pPr>
            <w:r w:rsidRPr="00D64873">
              <w:rPr>
                <w:rFonts w:eastAsia="Times New Roman"/>
                <w:bCs/>
                <w:sz w:val="24"/>
                <w:szCs w:val="24"/>
                <w:lang w:eastAsia="en-US"/>
              </w:rPr>
              <w:t xml:space="preserve">Демонстриран е </w:t>
            </w:r>
            <w:r w:rsidRPr="00D64873">
              <w:rPr>
                <w:rFonts w:eastAsia="Times New Roman"/>
                <w:b/>
                <w:sz w:val="24"/>
                <w:szCs w:val="24"/>
                <w:lang w:eastAsia="en-US"/>
              </w:rPr>
              <w:t xml:space="preserve">опит </w:t>
            </w:r>
            <w:r w:rsidRPr="00D64873">
              <w:rPr>
                <w:rFonts w:eastAsia="Times New Roman"/>
                <w:bCs/>
                <w:sz w:val="24"/>
                <w:szCs w:val="24"/>
                <w:lang w:eastAsia="en-US"/>
              </w:rPr>
              <w:t xml:space="preserve">в изпълнението на дейности, сходни или идентични с тези по операцията, включително опит в провеждане на </w:t>
            </w:r>
            <w:r w:rsidRPr="00D64873">
              <w:rPr>
                <w:rFonts w:eastAsia="Times New Roman"/>
                <w:b/>
                <w:sz w:val="24"/>
                <w:szCs w:val="24"/>
                <w:lang w:eastAsia="en-US"/>
              </w:rPr>
              <w:t>над 10 събития</w:t>
            </w:r>
            <w:r w:rsidRPr="00D64873">
              <w:rPr>
                <w:rFonts w:eastAsia="Times New Roman"/>
                <w:bCs/>
                <w:sz w:val="24"/>
                <w:szCs w:val="24"/>
                <w:lang w:eastAsia="en-US"/>
              </w:rPr>
              <w:t xml:space="preserve">, сходни или идентични с тези по операцията и/или участие в изпълнението на повече от два проекта в сферата на образованието и/или работата с </w:t>
            </w:r>
            <w:r w:rsidRPr="00D64873">
              <w:rPr>
                <w:rFonts w:eastAsia="SimSun"/>
                <w:iCs/>
                <w:sz w:val="24"/>
                <w:szCs w:val="24"/>
                <w:lang w:eastAsia="zh-CN"/>
              </w:rPr>
              <w:t xml:space="preserve">уязвими групи за последните три години към датата на кандидатстване. </w:t>
            </w:r>
            <w:r w:rsidRPr="00D64873">
              <w:rPr>
                <w:rFonts w:eastAsia="Times New Roman"/>
                <w:bCs/>
                <w:sz w:val="24"/>
                <w:szCs w:val="24"/>
                <w:lang w:eastAsia="en-US"/>
              </w:rPr>
              <w:t xml:space="preserve"> </w:t>
            </w:r>
          </w:p>
        </w:tc>
        <w:tc>
          <w:tcPr>
            <w:tcW w:w="1609" w:type="dxa"/>
            <w:shd w:val="clear" w:color="auto" w:fill="FFFFFF"/>
            <w:vAlign w:val="center"/>
          </w:tcPr>
          <w:p w14:paraId="05D19043"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10</w:t>
            </w:r>
          </w:p>
        </w:tc>
        <w:tc>
          <w:tcPr>
            <w:tcW w:w="3513" w:type="dxa"/>
            <w:shd w:val="clear" w:color="auto" w:fill="FFFFFF"/>
            <w:vAlign w:val="center"/>
          </w:tcPr>
          <w:p w14:paraId="5398013A"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54DD17DB" w14:textId="77777777" w:rsidTr="00E15F78">
        <w:trPr>
          <w:trHeight w:val="519"/>
          <w:jc w:val="center"/>
        </w:trPr>
        <w:tc>
          <w:tcPr>
            <w:tcW w:w="580" w:type="dxa"/>
            <w:gridSpan w:val="2"/>
            <w:shd w:val="clear" w:color="auto" w:fill="FFFFFF"/>
            <w:vAlign w:val="center"/>
          </w:tcPr>
          <w:p w14:paraId="40243557"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481F269E" w14:textId="77777777" w:rsidR="00D64873" w:rsidRPr="00D64873" w:rsidRDefault="00D64873" w:rsidP="00D64873">
            <w:pPr>
              <w:tabs>
                <w:tab w:val="left" w:pos="-284"/>
              </w:tabs>
              <w:jc w:val="both"/>
              <w:rPr>
                <w:rFonts w:eastAsia="Times New Roman"/>
                <w:bCs/>
                <w:sz w:val="24"/>
                <w:szCs w:val="24"/>
                <w:lang w:eastAsia="en-US"/>
              </w:rPr>
            </w:pPr>
            <w:r w:rsidRPr="00D64873">
              <w:rPr>
                <w:rFonts w:eastAsia="Times New Roman"/>
                <w:bCs/>
                <w:sz w:val="24"/>
                <w:szCs w:val="24"/>
                <w:lang w:eastAsia="en-US"/>
              </w:rPr>
              <w:t xml:space="preserve">Демонстриран е </w:t>
            </w:r>
            <w:r w:rsidRPr="00D64873">
              <w:rPr>
                <w:rFonts w:eastAsia="Times New Roman"/>
                <w:b/>
                <w:sz w:val="24"/>
                <w:szCs w:val="24"/>
                <w:lang w:eastAsia="en-US"/>
              </w:rPr>
              <w:t xml:space="preserve">опит </w:t>
            </w:r>
            <w:r w:rsidRPr="00D64873">
              <w:rPr>
                <w:rFonts w:eastAsia="Times New Roman"/>
                <w:bCs/>
                <w:sz w:val="24"/>
                <w:szCs w:val="24"/>
                <w:lang w:eastAsia="en-US"/>
              </w:rPr>
              <w:t xml:space="preserve">в изпълнението на дейности, сходни или идентични с тези по операцията, включително опит в провеждане на </w:t>
            </w:r>
            <w:r w:rsidRPr="00D64873">
              <w:rPr>
                <w:rFonts w:eastAsia="Times New Roman"/>
                <w:b/>
                <w:sz w:val="24"/>
                <w:szCs w:val="24"/>
                <w:lang w:eastAsia="en-US"/>
              </w:rPr>
              <w:t>между 6 и 10 събития включително</w:t>
            </w:r>
            <w:r w:rsidRPr="00D64873">
              <w:rPr>
                <w:rFonts w:eastAsia="Times New Roman"/>
                <w:bCs/>
                <w:sz w:val="24"/>
                <w:szCs w:val="24"/>
                <w:lang w:eastAsia="en-US"/>
              </w:rPr>
              <w:t xml:space="preserve">, сходни или идентични с тези по операцията и/или участие в изпълнението на два проекта в сферата на образованието и/или работата с </w:t>
            </w:r>
            <w:r w:rsidRPr="00D64873">
              <w:rPr>
                <w:rFonts w:eastAsia="SimSun"/>
                <w:sz w:val="24"/>
                <w:szCs w:val="24"/>
                <w:lang w:eastAsia="zh-CN"/>
              </w:rPr>
              <w:t>уязвими групи</w:t>
            </w:r>
            <w:r w:rsidRPr="00D64873">
              <w:rPr>
                <w:rFonts w:eastAsia="SimSun"/>
                <w:iCs/>
                <w:sz w:val="24"/>
                <w:szCs w:val="24"/>
                <w:lang w:eastAsia="zh-CN"/>
              </w:rPr>
              <w:t xml:space="preserve"> за последните три години към датата на кандидатстване</w:t>
            </w:r>
            <w:r w:rsidRPr="00D64873">
              <w:rPr>
                <w:rFonts w:eastAsia="Times New Roman"/>
                <w:bCs/>
                <w:sz w:val="24"/>
                <w:szCs w:val="24"/>
                <w:lang w:eastAsia="en-US"/>
              </w:rPr>
              <w:t>.</w:t>
            </w:r>
          </w:p>
        </w:tc>
        <w:tc>
          <w:tcPr>
            <w:tcW w:w="1609" w:type="dxa"/>
            <w:shd w:val="clear" w:color="auto" w:fill="FFFFFF"/>
            <w:vAlign w:val="center"/>
          </w:tcPr>
          <w:p w14:paraId="6E195755"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5</w:t>
            </w:r>
          </w:p>
        </w:tc>
        <w:tc>
          <w:tcPr>
            <w:tcW w:w="3513" w:type="dxa"/>
            <w:shd w:val="clear" w:color="auto" w:fill="FFFFFF"/>
            <w:vAlign w:val="center"/>
          </w:tcPr>
          <w:p w14:paraId="5D385336"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5D556E11" w14:textId="77777777" w:rsidTr="00E15F78">
        <w:trPr>
          <w:trHeight w:val="519"/>
          <w:jc w:val="center"/>
        </w:trPr>
        <w:tc>
          <w:tcPr>
            <w:tcW w:w="580" w:type="dxa"/>
            <w:gridSpan w:val="2"/>
            <w:shd w:val="clear" w:color="auto" w:fill="FFFFFF"/>
            <w:vAlign w:val="center"/>
          </w:tcPr>
          <w:p w14:paraId="40E91336"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4892D29D" w14:textId="77777777" w:rsidR="00D64873" w:rsidRPr="00D64873" w:rsidRDefault="00D64873" w:rsidP="00D64873">
            <w:pPr>
              <w:tabs>
                <w:tab w:val="left" w:pos="-284"/>
              </w:tabs>
              <w:jc w:val="both"/>
              <w:rPr>
                <w:rFonts w:eastAsia="Times New Roman"/>
                <w:b/>
                <w:sz w:val="24"/>
                <w:szCs w:val="24"/>
                <w:lang w:eastAsia="en-US"/>
              </w:rPr>
            </w:pPr>
            <w:r w:rsidRPr="00D64873">
              <w:rPr>
                <w:rFonts w:eastAsia="Times New Roman"/>
                <w:bCs/>
                <w:sz w:val="24"/>
                <w:szCs w:val="24"/>
                <w:lang w:eastAsia="en-US"/>
              </w:rPr>
              <w:t xml:space="preserve">Демонстриран е </w:t>
            </w:r>
            <w:r w:rsidRPr="00D64873">
              <w:rPr>
                <w:rFonts w:eastAsia="Times New Roman"/>
                <w:b/>
                <w:sz w:val="24"/>
                <w:szCs w:val="24"/>
                <w:lang w:eastAsia="en-US"/>
              </w:rPr>
              <w:t xml:space="preserve">опит </w:t>
            </w:r>
            <w:r w:rsidRPr="00D64873">
              <w:rPr>
                <w:rFonts w:eastAsia="Times New Roman"/>
                <w:bCs/>
                <w:sz w:val="24"/>
                <w:szCs w:val="24"/>
                <w:lang w:eastAsia="en-US"/>
              </w:rPr>
              <w:t xml:space="preserve">в изпълнението на дейности, сходни или идентични с тези по операцията, включително опит в провеждане на </w:t>
            </w:r>
            <w:r w:rsidRPr="00D64873">
              <w:rPr>
                <w:rFonts w:eastAsia="Times New Roman"/>
                <w:b/>
                <w:sz w:val="24"/>
                <w:szCs w:val="24"/>
                <w:lang w:eastAsia="en-US"/>
              </w:rPr>
              <w:t>между 1 и 5 събития включително</w:t>
            </w:r>
            <w:r w:rsidRPr="00D64873">
              <w:rPr>
                <w:rFonts w:eastAsia="Times New Roman"/>
                <w:bCs/>
                <w:sz w:val="24"/>
                <w:szCs w:val="24"/>
                <w:lang w:eastAsia="en-US"/>
              </w:rPr>
              <w:t xml:space="preserve">, сходни или идентични с тези по операцията и/или участие в изпълнението на един проект в сферата на образованието и/или работата с </w:t>
            </w:r>
            <w:r w:rsidRPr="00D64873">
              <w:rPr>
                <w:rFonts w:eastAsia="SimSun"/>
                <w:sz w:val="24"/>
                <w:szCs w:val="24"/>
                <w:lang w:eastAsia="zh-CN"/>
              </w:rPr>
              <w:t>уязвими групи по операцията</w:t>
            </w:r>
            <w:r w:rsidRPr="00D64873">
              <w:rPr>
                <w:rFonts w:eastAsia="SimSun"/>
                <w:iCs/>
                <w:sz w:val="24"/>
                <w:szCs w:val="24"/>
                <w:lang w:eastAsia="zh-CN"/>
              </w:rPr>
              <w:t xml:space="preserve"> за последните три години към датата на кандидатстване</w:t>
            </w:r>
            <w:r w:rsidRPr="00D64873">
              <w:rPr>
                <w:rFonts w:eastAsia="Times New Roman"/>
                <w:bCs/>
                <w:sz w:val="24"/>
                <w:szCs w:val="24"/>
                <w:lang w:eastAsia="en-US"/>
              </w:rPr>
              <w:t>.</w:t>
            </w:r>
          </w:p>
        </w:tc>
        <w:tc>
          <w:tcPr>
            <w:tcW w:w="1609" w:type="dxa"/>
            <w:shd w:val="clear" w:color="auto" w:fill="FFFFFF"/>
            <w:vAlign w:val="center"/>
          </w:tcPr>
          <w:p w14:paraId="43A69C43"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1</w:t>
            </w:r>
          </w:p>
        </w:tc>
        <w:tc>
          <w:tcPr>
            <w:tcW w:w="3513" w:type="dxa"/>
            <w:shd w:val="clear" w:color="auto" w:fill="FFFFFF"/>
            <w:vAlign w:val="center"/>
          </w:tcPr>
          <w:p w14:paraId="69C59E43"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786699C6" w14:textId="77777777" w:rsidTr="00E15F78">
        <w:trPr>
          <w:trHeight w:val="519"/>
          <w:jc w:val="center"/>
        </w:trPr>
        <w:tc>
          <w:tcPr>
            <w:tcW w:w="580" w:type="dxa"/>
            <w:gridSpan w:val="2"/>
            <w:shd w:val="clear" w:color="auto" w:fill="F2F2F2"/>
            <w:vAlign w:val="center"/>
          </w:tcPr>
          <w:p w14:paraId="316C7A70"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1.2.</w:t>
            </w:r>
          </w:p>
        </w:tc>
        <w:tc>
          <w:tcPr>
            <w:tcW w:w="4994" w:type="dxa"/>
            <w:shd w:val="clear" w:color="auto" w:fill="F2F2F2"/>
            <w:vAlign w:val="center"/>
          </w:tcPr>
          <w:p w14:paraId="29A1E29F" w14:textId="77777777" w:rsidR="00D64873" w:rsidRPr="00D64873" w:rsidRDefault="00D64873" w:rsidP="00D64873">
            <w:pPr>
              <w:tabs>
                <w:tab w:val="left" w:pos="-284"/>
              </w:tabs>
              <w:rPr>
                <w:rFonts w:eastAsia="Times New Roman"/>
                <w:bCs/>
                <w:sz w:val="24"/>
                <w:szCs w:val="24"/>
                <w:lang w:eastAsia="en-US"/>
              </w:rPr>
            </w:pPr>
            <w:r w:rsidRPr="00D64873">
              <w:rPr>
                <w:rFonts w:eastAsia="Times New Roman"/>
                <w:b/>
                <w:sz w:val="24"/>
                <w:szCs w:val="24"/>
                <w:lang w:eastAsia="en-US"/>
              </w:rPr>
              <w:t>Проектна готовност на кандидата:</w:t>
            </w:r>
          </w:p>
        </w:tc>
        <w:tc>
          <w:tcPr>
            <w:tcW w:w="1609" w:type="dxa"/>
            <w:shd w:val="clear" w:color="auto" w:fill="F2F2F2"/>
            <w:vAlign w:val="center"/>
          </w:tcPr>
          <w:p w14:paraId="427FAFA0" w14:textId="77777777" w:rsidR="00D64873" w:rsidRPr="00D64873" w:rsidRDefault="00D64873" w:rsidP="00D64873">
            <w:pPr>
              <w:spacing w:before="60" w:after="60" w:line="300" w:lineRule="auto"/>
              <w:jc w:val="center"/>
              <w:rPr>
                <w:rFonts w:eastAsia="Times New Roman"/>
                <w:b/>
                <w:bCs/>
                <w:sz w:val="24"/>
                <w:szCs w:val="24"/>
                <w:lang w:eastAsia="en-US"/>
              </w:rPr>
            </w:pPr>
            <w:r w:rsidRPr="00D64873">
              <w:rPr>
                <w:rFonts w:eastAsia="Times New Roman"/>
                <w:b/>
                <w:bCs/>
                <w:sz w:val="24"/>
                <w:szCs w:val="24"/>
                <w:lang w:eastAsia="en-US"/>
              </w:rPr>
              <w:t>10</w:t>
            </w:r>
          </w:p>
        </w:tc>
        <w:tc>
          <w:tcPr>
            <w:tcW w:w="3513" w:type="dxa"/>
            <w:shd w:val="clear" w:color="auto" w:fill="F2F2F2"/>
            <w:vAlign w:val="center"/>
          </w:tcPr>
          <w:p w14:paraId="37815A01" w14:textId="77777777" w:rsidR="00D64873" w:rsidRPr="00D64873" w:rsidRDefault="00D64873" w:rsidP="00D64873">
            <w:pPr>
              <w:spacing w:before="60" w:after="60" w:line="300" w:lineRule="auto"/>
              <w:jc w:val="both"/>
              <w:rPr>
                <w:rFonts w:eastAsia="Times New Roman"/>
                <w:b/>
                <w:sz w:val="22"/>
                <w:szCs w:val="22"/>
                <w:lang w:eastAsia="en-US"/>
              </w:rPr>
            </w:pPr>
            <w:r w:rsidRPr="00D64873">
              <w:rPr>
                <w:rFonts w:eastAsia="SimSun"/>
                <w:b/>
                <w:bCs/>
                <w:i/>
                <w:iCs/>
                <w:sz w:val="22"/>
                <w:szCs w:val="22"/>
                <w:lang w:eastAsia="zh-CN"/>
              </w:rPr>
              <w:t xml:space="preserve">Формуляр за кандидатстване,  </w:t>
            </w:r>
            <w:r w:rsidRPr="00D64873">
              <w:rPr>
                <w:rFonts w:eastAsia="Times New Roman"/>
                <w:b/>
                <w:i/>
                <w:iCs/>
                <w:sz w:val="22"/>
                <w:szCs w:val="22"/>
                <w:lang w:eastAsia="en-US"/>
              </w:rPr>
              <w:t>Секция  „Прикачени документи“ – Индикативен календар на събитията и Помощна таблица</w:t>
            </w:r>
          </w:p>
        </w:tc>
      </w:tr>
      <w:tr w:rsidR="00D64873" w:rsidRPr="00D64873" w14:paraId="06C4150A" w14:textId="77777777" w:rsidTr="00E15F78">
        <w:trPr>
          <w:trHeight w:val="519"/>
          <w:jc w:val="center"/>
        </w:trPr>
        <w:tc>
          <w:tcPr>
            <w:tcW w:w="580" w:type="dxa"/>
            <w:gridSpan w:val="2"/>
            <w:shd w:val="clear" w:color="auto" w:fill="FFFFFF"/>
            <w:vAlign w:val="center"/>
          </w:tcPr>
          <w:p w14:paraId="132630BA"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3B280359" w14:textId="77777777" w:rsidR="00D64873" w:rsidRPr="00D64873" w:rsidRDefault="00D64873" w:rsidP="00D64873">
            <w:pPr>
              <w:tabs>
                <w:tab w:val="left" w:pos="-284"/>
              </w:tabs>
              <w:jc w:val="both"/>
              <w:rPr>
                <w:rFonts w:eastAsia="Times New Roman"/>
                <w:bCs/>
                <w:sz w:val="24"/>
                <w:szCs w:val="24"/>
                <w:lang w:eastAsia="en-US"/>
              </w:rPr>
            </w:pPr>
            <w:r w:rsidRPr="00D64873">
              <w:rPr>
                <w:rFonts w:eastAsia="Times New Roman"/>
                <w:bCs/>
                <w:sz w:val="24"/>
                <w:szCs w:val="24"/>
                <w:lang w:eastAsia="en-US"/>
              </w:rPr>
              <w:t>Индикативният календар на събитията за таланти на територията на съответната община/районна администрация съдържа:</w:t>
            </w:r>
          </w:p>
          <w:p w14:paraId="09153485" w14:textId="77777777" w:rsidR="00D64873" w:rsidRPr="00D64873" w:rsidRDefault="00D64873" w:rsidP="00D64873">
            <w:pPr>
              <w:numPr>
                <w:ilvl w:val="0"/>
                <w:numId w:val="30"/>
              </w:numPr>
              <w:tabs>
                <w:tab w:val="left" w:pos="-284"/>
              </w:tabs>
              <w:jc w:val="both"/>
              <w:rPr>
                <w:rFonts w:eastAsia="Times New Roman"/>
                <w:bCs/>
                <w:sz w:val="24"/>
                <w:szCs w:val="24"/>
                <w:lang w:eastAsia="en-US"/>
              </w:rPr>
            </w:pPr>
            <w:r w:rsidRPr="00D64873">
              <w:rPr>
                <w:rFonts w:eastAsia="Times New Roman"/>
                <w:bCs/>
                <w:sz w:val="24"/>
                <w:szCs w:val="24"/>
                <w:lang w:eastAsia="en-US"/>
              </w:rPr>
              <w:t>анализ на идентифицираните целеви групи, основан на количествени и качествени данни (брой, възрастова група, майчин език и др. приложими за целевата група), и извежда техните потребности и потенциала за развитие и изява на талантите на деца/ученици в различни области на образованието, изкуствата, културата и спорта и подобряване на резултатите от обучението;</w:t>
            </w:r>
          </w:p>
          <w:p w14:paraId="0D8C74DD" w14:textId="77777777" w:rsidR="00D64873" w:rsidRPr="00D64873" w:rsidRDefault="00D64873" w:rsidP="00D64873">
            <w:pPr>
              <w:numPr>
                <w:ilvl w:val="0"/>
                <w:numId w:val="30"/>
              </w:numPr>
              <w:tabs>
                <w:tab w:val="left" w:pos="-284"/>
              </w:tabs>
              <w:jc w:val="both"/>
              <w:rPr>
                <w:rFonts w:eastAsia="Times New Roman"/>
                <w:bCs/>
                <w:sz w:val="24"/>
                <w:szCs w:val="24"/>
                <w:lang w:eastAsia="en-US"/>
              </w:rPr>
            </w:pPr>
            <w:r w:rsidRPr="00D64873">
              <w:rPr>
                <w:rFonts w:eastAsia="Times New Roman"/>
                <w:bCs/>
                <w:sz w:val="24"/>
                <w:szCs w:val="24"/>
                <w:lang w:eastAsia="en-US"/>
              </w:rPr>
              <w:t xml:space="preserve">конкретно описание на различните форми на събития за насърчаване на </w:t>
            </w:r>
            <w:r w:rsidRPr="00D64873">
              <w:rPr>
                <w:rFonts w:eastAsia="Times New Roman"/>
                <w:bCs/>
                <w:sz w:val="24"/>
                <w:szCs w:val="24"/>
                <w:lang w:eastAsia="en-US"/>
              </w:rPr>
              <w:lastRenderedPageBreak/>
              <w:t>таланти, планирани за организация и провеждане по години за целия период на изпълнение на проекта, включващ концепция и цели за всяко планирано събитие, организационен подход, регламент за участие и планиран фонд от материални поощрения и/или стипендии, съответстващи на формата, целите и участниците в събитието;</w:t>
            </w:r>
          </w:p>
          <w:p w14:paraId="606BEBA5" w14:textId="77777777" w:rsidR="00D64873" w:rsidRPr="00D64873" w:rsidRDefault="00D64873" w:rsidP="00D64873">
            <w:pPr>
              <w:numPr>
                <w:ilvl w:val="0"/>
                <w:numId w:val="30"/>
              </w:numPr>
              <w:tabs>
                <w:tab w:val="left" w:pos="-284"/>
              </w:tabs>
              <w:jc w:val="both"/>
              <w:rPr>
                <w:rFonts w:eastAsia="Times New Roman"/>
                <w:bCs/>
                <w:sz w:val="24"/>
                <w:szCs w:val="24"/>
                <w:lang w:eastAsia="en-US"/>
              </w:rPr>
            </w:pPr>
            <w:r w:rsidRPr="00D64873">
              <w:rPr>
                <w:rFonts w:eastAsia="Times New Roman"/>
                <w:bCs/>
                <w:sz w:val="24"/>
                <w:szCs w:val="24"/>
                <w:lang w:eastAsia="en-US"/>
              </w:rPr>
              <w:t xml:space="preserve">разчетите на планираните ресурси за реализация на индикативния календар на събитията (финансови и човешки ресурси), в това число и разпределение на дейностите и отговорностите между партньорите (при наличие на партньори) демонстрира логическа връзка и съответствие с планираните събития и очакваните резултати/индикатори </w:t>
            </w:r>
          </w:p>
        </w:tc>
        <w:tc>
          <w:tcPr>
            <w:tcW w:w="1609" w:type="dxa"/>
            <w:shd w:val="clear" w:color="auto" w:fill="FFFFFF"/>
            <w:vAlign w:val="center"/>
          </w:tcPr>
          <w:p w14:paraId="273BFCF9"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lastRenderedPageBreak/>
              <w:t>10</w:t>
            </w:r>
          </w:p>
        </w:tc>
        <w:tc>
          <w:tcPr>
            <w:tcW w:w="3513" w:type="dxa"/>
            <w:shd w:val="clear" w:color="auto" w:fill="FFFFFF"/>
            <w:vAlign w:val="center"/>
          </w:tcPr>
          <w:p w14:paraId="4364A2BD"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5E1AAD6D" w14:textId="77777777" w:rsidTr="00E15F78">
        <w:trPr>
          <w:trHeight w:val="519"/>
          <w:jc w:val="center"/>
        </w:trPr>
        <w:tc>
          <w:tcPr>
            <w:tcW w:w="580" w:type="dxa"/>
            <w:gridSpan w:val="2"/>
            <w:shd w:val="clear" w:color="auto" w:fill="FFFFFF"/>
            <w:vAlign w:val="center"/>
          </w:tcPr>
          <w:p w14:paraId="2B67D516"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4966662A" w14:textId="77777777" w:rsidR="00D64873" w:rsidRPr="00D64873" w:rsidRDefault="00D64873" w:rsidP="00D64873">
            <w:pPr>
              <w:tabs>
                <w:tab w:val="left" w:pos="-284"/>
              </w:tabs>
              <w:rPr>
                <w:rFonts w:eastAsia="Times New Roman"/>
                <w:bCs/>
                <w:sz w:val="24"/>
                <w:szCs w:val="24"/>
                <w:lang w:eastAsia="en-US"/>
              </w:rPr>
            </w:pPr>
            <w:r w:rsidRPr="00D64873">
              <w:rPr>
                <w:rFonts w:eastAsia="Times New Roman"/>
                <w:bCs/>
                <w:sz w:val="24"/>
                <w:szCs w:val="24"/>
                <w:lang w:eastAsia="en-US"/>
              </w:rPr>
              <w:t>Кандидатът е изпълнил две от горните изисквания</w:t>
            </w:r>
          </w:p>
        </w:tc>
        <w:tc>
          <w:tcPr>
            <w:tcW w:w="1609" w:type="dxa"/>
            <w:shd w:val="clear" w:color="auto" w:fill="FFFFFF"/>
            <w:vAlign w:val="center"/>
          </w:tcPr>
          <w:p w14:paraId="786A236F"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5</w:t>
            </w:r>
          </w:p>
        </w:tc>
        <w:tc>
          <w:tcPr>
            <w:tcW w:w="3513" w:type="dxa"/>
            <w:shd w:val="clear" w:color="auto" w:fill="FFFFFF"/>
            <w:vAlign w:val="center"/>
          </w:tcPr>
          <w:p w14:paraId="1ADE52C9"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0E8AEB2E" w14:textId="77777777" w:rsidTr="00E15F78">
        <w:trPr>
          <w:trHeight w:val="519"/>
          <w:jc w:val="center"/>
        </w:trPr>
        <w:tc>
          <w:tcPr>
            <w:tcW w:w="580" w:type="dxa"/>
            <w:gridSpan w:val="2"/>
            <w:shd w:val="clear" w:color="auto" w:fill="FFFFFF"/>
            <w:vAlign w:val="center"/>
          </w:tcPr>
          <w:p w14:paraId="407C2895"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762DAAE0" w14:textId="77777777" w:rsidR="00D64873" w:rsidRPr="00D64873" w:rsidRDefault="00D64873" w:rsidP="00D64873">
            <w:pPr>
              <w:tabs>
                <w:tab w:val="left" w:pos="-284"/>
              </w:tabs>
              <w:rPr>
                <w:rFonts w:eastAsia="Times New Roman"/>
                <w:bCs/>
                <w:sz w:val="24"/>
                <w:szCs w:val="24"/>
                <w:lang w:eastAsia="en-US"/>
              </w:rPr>
            </w:pPr>
            <w:r w:rsidRPr="00D64873">
              <w:rPr>
                <w:rFonts w:eastAsia="Times New Roman"/>
                <w:bCs/>
                <w:sz w:val="24"/>
                <w:szCs w:val="24"/>
                <w:lang w:eastAsia="en-US"/>
              </w:rPr>
              <w:t>Кандидатът е изпълнил 1 от горните изисквания</w:t>
            </w:r>
          </w:p>
        </w:tc>
        <w:tc>
          <w:tcPr>
            <w:tcW w:w="1609" w:type="dxa"/>
            <w:shd w:val="clear" w:color="auto" w:fill="FFFFFF"/>
            <w:vAlign w:val="center"/>
          </w:tcPr>
          <w:p w14:paraId="51014FE8"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1</w:t>
            </w:r>
          </w:p>
        </w:tc>
        <w:tc>
          <w:tcPr>
            <w:tcW w:w="3513" w:type="dxa"/>
            <w:shd w:val="clear" w:color="auto" w:fill="FFFFFF"/>
            <w:vAlign w:val="center"/>
          </w:tcPr>
          <w:p w14:paraId="3A634CED"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07EBDA7F" w14:textId="77777777" w:rsidTr="00E15F78">
        <w:trPr>
          <w:trHeight w:val="519"/>
          <w:jc w:val="center"/>
        </w:trPr>
        <w:tc>
          <w:tcPr>
            <w:tcW w:w="580" w:type="dxa"/>
            <w:gridSpan w:val="2"/>
            <w:tcBorders>
              <w:bottom w:val="single" w:sz="4" w:space="0" w:color="auto"/>
            </w:tcBorders>
            <w:shd w:val="clear" w:color="auto" w:fill="F2F2F2"/>
            <w:vAlign w:val="center"/>
          </w:tcPr>
          <w:p w14:paraId="026CF757"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 xml:space="preserve">1.3. </w:t>
            </w:r>
          </w:p>
        </w:tc>
        <w:tc>
          <w:tcPr>
            <w:tcW w:w="4994" w:type="dxa"/>
            <w:tcBorders>
              <w:bottom w:val="single" w:sz="4" w:space="0" w:color="auto"/>
            </w:tcBorders>
            <w:shd w:val="clear" w:color="auto" w:fill="F2F2F2"/>
            <w:vAlign w:val="center"/>
          </w:tcPr>
          <w:p w14:paraId="29597DDA" w14:textId="77777777" w:rsidR="00D64873" w:rsidRPr="00D64873" w:rsidRDefault="00D64873" w:rsidP="00D64873">
            <w:pPr>
              <w:tabs>
                <w:tab w:val="left" w:pos="-284"/>
              </w:tabs>
              <w:rPr>
                <w:rFonts w:eastAsia="Times New Roman"/>
                <w:b/>
                <w:sz w:val="24"/>
                <w:szCs w:val="24"/>
                <w:lang w:eastAsia="en-US"/>
              </w:rPr>
            </w:pPr>
            <w:r w:rsidRPr="00D64873">
              <w:rPr>
                <w:rFonts w:eastAsia="Times New Roman"/>
                <w:b/>
                <w:sz w:val="24"/>
                <w:szCs w:val="24"/>
                <w:lang w:eastAsia="en-US"/>
              </w:rPr>
              <w:t xml:space="preserve">Съответствие на планираните </w:t>
            </w:r>
            <w:proofErr w:type="spellStart"/>
            <w:r w:rsidRPr="00D64873">
              <w:rPr>
                <w:rFonts w:eastAsia="Times New Roman"/>
                <w:b/>
                <w:sz w:val="24"/>
                <w:szCs w:val="24"/>
                <w:lang w:eastAsia="en-US"/>
              </w:rPr>
              <w:t>поддейности</w:t>
            </w:r>
            <w:proofErr w:type="spellEnd"/>
            <w:r w:rsidRPr="00D64873">
              <w:rPr>
                <w:rFonts w:eastAsia="Times New Roman"/>
                <w:b/>
                <w:sz w:val="24"/>
                <w:szCs w:val="24"/>
                <w:lang w:eastAsia="en-US"/>
              </w:rPr>
              <w:t xml:space="preserve"> с целите и очакваните резултати</w:t>
            </w:r>
          </w:p>
        </w:tc>
        <w:tc>
          <w:tcPr>
            <w:tcW w:w="1609" w:type="dxa"/>
            <w:tcBorders>
              <w:bottom w:val="single" w:sz="4" w:space="0" w:color="auto"/>
            </w:tcBorders>
            <w:shd w:val="clear" w:color="auto" w:fill="F2F2F2"/>
            <w:vAlign w:val="center"/>
          </w:tcPr>
          <w:p w14:paraId="693DE558" w14:textId="77777777" w:rsidR="00D64873" w:rsidRPr="00D64873" w:rsidRDefault="00D64873" w:rsidP="00D64873">
            <w:pPr>
              <w:tabs>
                <w:tab w:val="left" w:pos="-284"/>
              </w:tabs>
              <w:spacing w:before="60" w:after="60" w:line="300" w:lineRule="auto"/>
              <w:jc w:val="center"/>
              <w:rPr>
                <w:rFonts w:eastAsia="Times New Roman"/>
                <w:b/>
                <w:sz w:val="24"/>
                <w:szCs w:val="24"/>
                <w:lang w:eastAsia="en-US"/>
              </w:rPr>
            </w:pPr>
            <w:r w:rsidRPr="00D64873">
              <w:rPr>
                <w:rFonts w:eastAsia="Times New Roman"/>
                <w:b/>
                <w:sz w:val="24"/>
                <w:szCs w:val="24"/>
                <w:lang w:eastAsia="en-US"/>
              </w:rPr>
              <w:t>10</w:t>
            </w:r>
          </w:p>
        </w:tc>
        <w:tc>
          <w:tcPr>
            <w:tcW w:w="3513" w:type="dxa"/>
            <w:tcBorders>
              <w:bottom w:val="single" w:sz="4" w:space="0" w:color="auto"/>
            </w:tcBorders>
            <w:shd w:val="clear" w:color="auto" w:fill="F2F2F2"/>
            <w:vAlign w:val="center"/>
          </w:tcPr>
          <w:p w14:paraId="069446F3" w14:textId="77777777" w:rsidR="00D64873" w:rsidRPr="00D64873" w:rsidRDefault="00D64873" w:rsidP="00D64873">
            <w:pPr>
              <w:tabs>
                <w:tab w:val="left" w:pos="-284"/>
              </w:tabs>
              <w:spacing w:before="60" w:after="60" w:line="300" w:lineRule="auto"/>
              <w:rPr>
                <w:rFonts w:eastAsia="Times New Roman"/>
                <w:b/>
                <w:i/>
                <w:iCs/>
                <w:sz w:val="22"/>
                <w:szCs w:val="22"/>
                <w:lang w:eastAsia="en-US"/>
              </w:rPr>
            </w:pPr>
            <w:r w:rsidRPr="00D64873">
              <w:rPr>
                <w:rFonts w:eastAsia="Times New Roman"/>
                <w:b/>
                <w:i/>
                <w:iCs/>
                <w:sz w:val="22"/>
                <w:szCs w:val="22"/>
                <w:lang w:eastAsia="en-US"/>
              </w:rPr>
              <w:t>Формуляр за кандидатстване Секция  „Основни данни“, поле „Цел/и на проектното предложение“, Секция   „План за изпълнение/Дейности по проекта“, Секция „Индикатори“, Секция „Допълнителна информация необходима за оценка на проектното предложение“, Секция  „Прикачени документи“ – Индикативен календар на събитията и Помощна таблица.</w:t>
            </w:r>
          </w:p>
          <w:p w14:paraId="017293ED" w14:textId="77777777" w:rsidR="00D64873" w:rsidRPr="00D64873" w:rsidRDefault="00D64873" w:rsidP="00D64873">
            <w:pPr>
              <w:tabs>
                <w:tab w:val="left" w:pos="-284"/>
              </w:tabs>
              <w:spacing w:before="60" w:after="60" w:line="300" w:lineRule="auto"/>
              <w:rPr>
                <w:rFonts w:eastAsia="Times New Roman"/>
                <w:b/>
                <w:i/>
                <w:iCs/>
                <w:sz w:val="22"/>
                <w:szCs w:val="22"/>
                <w:lang w:eastAsia="en-US"/>
              </w:rPr>
            </w:pPr>
            <w:r w:rsidRPr="00D64873">
              <w:rPr>
                <w:rFonts w:eastAsia="Times New Roman"/>
                <w:b/>
                <w:i/>
                <w:iCs/>
                <w:sz w:val="22"/>
                <w:szCs w:val="22"/>
                <w:lang w:eastAsia="en-US"/>
              </w:rPr>
              <w:t xml:space="preserve">Забележка: </w:t>
            </w:r>
          </w:p>
          <w:p w14:paraId="23A18EB1" w14:textId="77777777" w:rsidR="00D64873" w:rsidRPr="00D64873" w:rsidRDefault="00D64873" w:rsidP="00D64873">
            <w:pPr>
              <w:tabs>
                <w:tab w:val="left" w:pos="-284"/>
              </w:tabs>
              <w:spacing w:before="60" w:after="60" w:line="300" w:lineRule="auto"/>
              <w:rPr>
                <w:rFonts w:eastAsia="Times New Roman"/>
                <w:b/>
                <w:i/>
                <w:iCs/>
                <w:sz w:val="22"/>
                <w:szCs w:val="22"/>
                <w:lang w:eastAsia="en-US"/>
              </w:rPr>
            </w:pPr>
            <w:r w:rsidRPr="00D64873">
              <w:rPr>
                <w:rFonts w:eastAsia="Times New Roman"/>
                <w:b/>
                <w:i/>
                <w:iCs/>
                <w:sz w:val="22"/>
                <w:szCs w:val="22"/>
                <w:lang w:eastAsia="en-US"/>
              </w:rPr>
              <w:t>За проектни предложения, които съдържат недопустими дейности, оценителната комисия отстранява предвидените за тях разходи.</w:t>
            </w:r>
          </w:p>
        </w:tc>
      </w:tr>
      <w:tr w:rsidR="00D64873" w:rsidRPr="00D64873" w14:paraId="261B70DC" w14:textId="77777777" w:rsidTr="00E15F78">
        <w:trPr>
          <w:trHeight w:val="519"/>
          <w:jc w:val="center"/>
        </w:trPr>
        <w:tc>
          <w:tcPr>
            <w:tcW w:w="580" w:type="dxa"/>
            <w:gridSpan w:val="2"/>
            <w:tcBorders>
              <w:right w:val="single" w:sz="4" w:space="0" w:color="auto"/>
            </w:tcBorders>
            <w:shd w:val="clear" w:color="auto" w:fill="FFFFFF"/>
            <w:vAlign w:val="center"/>
          </w:tcPr>
          <w:p w14:paraId="7E29EFF8"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auto"/>
              <w:left w:val="single" w:sz="4" w:space="0" w:color="auto"/>
              <w:bottom w:val="single" w:sz="4" w:space="0" w:color="auto"/>
              <w:right w:val="single" w:sz="4" w:space="0" w:color="auto"/>
            </w:tcBorders>
            <w:shd w:val="clear" w:color="auto" w:fill="FFFFFF"/>
          </w:tcPr>
          <w:p w14:paraId="29E7FDA3" w14:textId="77777777" w:rsidR="00D64873" w:rsidRPr="00D64873" w:rsidRDefault="00D64873" w:rsidP="00D64873">
            <w:pPr>
              <w:jc w:val="both"/>
              <w:rPr>
                <w:rFonts w:eastAsia="SimSun"/>
                <w:bCs/>
                <w:sz w:val="24"/>
                <w:szCs w:val="24"/>
                <w:lang w:eastAsia="zh-CN"/>
              </w:rPr>
            </w:pPr>
            <w:r w:rsidRPr="00D64873">
              <w:rPr>
                <w:rFonts w:eastAsia="SimSun"/>
                <w:bCs/>
                <w:sz w:val="24"/>
                <w:szCs w:val="24"/>
                <w:lang w:eastAsia="zh-CN"/>
              </w:rPr>
              <w:t xml:space="preserve">- Формулираните цели на проектното предложение са в съответствие със специфичните цели на  процедурата и </w:t>
            </w:r>
            <w:r w:rsidRPr="00D64873">
              <w:rPr>
                <w:rFonts w:eastAsia="SimSun"/>
                <w:bCs/>
                <w:sz w:val="24"/>
                <w:szCs w:val="24"/>
                <w:lang w:eastAsia="zh-CN"/>
              </w:rPr>
              <w:lastRenderedPageBreak/>
              <w:t>адресират конкретни проблеми на целевите групи.</w:t>
            </w:r>
          </w:p>
          <w:p w14:paraId="43FA0DBD" w14:textId="77777777" w:rsidR="00D64873" w:rsidRPr="00D64873" w:rsidRDefault="00D64873" w:rsidP="00D64873">
            <w:pPr>
              <w:jc w:val="both"/>
              <w:rPr>
                <w:rFonts w:eastAsia="SimSun"/>
                <w:bCs/>
                <w:sz w:val="24"/>
                <w:szCs w:val="24"/>
                <w:lang w:eastAsia="zh-CN"/>
              </w:rPr>
            </w:pPr>
            <w:r w:rsidRPr="00D64873">
              <w:rPr>
                <w:rFonts w:eastAsia="SimSun"/>
                <w:bCs/>
                <w:sz w:val="24"/>
                <w:szCs w:val="24"/>
                <w:lang w:eastAsia="zh-CN"/>
              </w:rPr>
              <w:t xml:space="preserve">- Налице е съответствие между описанието на планираните </w:t>
            </w:r>
            <w:proofErr w:type="spellStart"/>
            <w:r w:rsidRPr="00D64873">
              <w:rPr>
                <w:rFonts w:eastAsia="SimSun"/>
                <w:bCs/>
                <w:sz w:val="24"/>
                <w:szCs w:val="24"/>
                <w:lang w:eastAsia="zh-CN"/>
              </w:rPr>
              <w:t>поддейности</w:t>
            </w:r>
            <w:proofErr w:type="spellEnd"/>
            <w:r w:rsidRPr="00D64873">
              <w:rPr>
                <w:rFonts w:eastAsia="SimSun"/>
                <w:bCs/>
                <w:sz w:val="24"/>
                <w:szCs w:val="24"/>
                <w:lang w:eastAsia="zh-CN"/>
              </w:rPr>
              <w:t xml:space="preserve"> и очакваните резултати за всяка от тях.</w:t>
            </w:r>
          </w:p>
          <w:p w14:paraId="6AEDD5FD" w14:textId="77777777" w:rsidR="00D64873" w:rsidRPr="00D64873" w:rsidRDefault="00D64873" w:rsidP="00D64873">
            <w:pPr>
              <w:jc w:val="both"/>
              <w:rPr>
                <w:rFonts w:eastAsia="SimSun"/>
                <w:bCs/>
                <w:sz w:val="24"/>
                <w:szCs w:val="24"/>
                <w:lang w:eastAsia="zh-CN"/>
              </w:rPr>
            </w:pPr>
            <w:r w:rsidRPr="00D64873">
              <w:rPr>
                <w:rFonts w:eastAsia="SimSun"/>
                <w:bCs/>
                <w:sz w:val="24"/>
                <w:szCs w:val="24"/>
                <w:lang w:eastAsia="zh-CN"/>
              </w:rPr>
              <w:t>- Нуждите на целевите групи са идентифицирани и описани;</w:t>
            </w:r>
          </w:p>
          <w:p w14:paraId="41372BF1" w14:textId="77777777" w:rsidR="00D64873" w:rsidRPr="00D64873" w:rsidRDefault="00D64873" w:rsidP="00D64873">
            <w:pPr>
              <w:jc w:val="both"/>
              <w:rPr>
                <w:rFonts w:eastAsia="SimSun"/>
                <w:bCs/>
                <w:sz w:val="24"/>
                <w:szCs w:val="24"/>
                <w:lang w:eastAsia="zh-CN"/>
              </w:rPr>
            </w:pPr>
            <w:r w:rsidRPr="00D64873">
              <w:rPr>
                <w:rFonts w:eastAsia="SimSun"/>
                <w:bCs/>
                <w:sz w:val="24"/>
                <w:szCs w:val="24"/>
                <w:lang w:eastAsia="zh-CN"/>
              </w:rPr>
              <w:t xml:space="preserve">- За всяка от планираните </w:t>
            </w:r>
            <w:proofErr w:type="spellStart"/>
            <w:r w:rsidRPr="00D64873">
              <w:rPr>
                <w:rFonts w:eastAsia="SimSun"/>
                <w:bCs/>
                <w:sz w:val="24"/>
                <w:szCs w:val="24"/>
                <w:lang w:eastAsia="zh-CN"/>
              </w:rPr>
              <w:t>поддейности</w:t>
            </w:r>
            <w:proofErr w:type="spellEnd"/>
            <w:r w:rsidRPr="00D64873">
              <w:rPr>
                <w:rFonts w:eastAsia="SimSun"/>
                <w:bCs/>
                <w:sz w:val="24"/>
                <w:szCs w:val="24"/>
                <w:lang w:eastAsia="zh-CN"/>
              </w:rPr>
              <w:t xml:space="preserve"> е описан принос към конкретен индикатор/и по процедурата.</w:t>
            </w:r>
          </w:p>
        </w:tc>
        <w:tc>
          <w:tcPr>
            <w:tcW w:w="1609" w:type="dxa"/>
            <w:tcBorders>
              <w:left w:val="single" w:sz="4" w:space="0" w:color="auto"/>
              <w:right w:val="single" w:sz="4" w:space="0" w:color="auto"/>
            </w:tcBorders>
            <w:shd w:val="clear" w:color="auto" w:fill="FFFFFF"/>
            <w:vAlign w:val="center"/>
          </w:tcPr>
          <w:p w14:paraId="7C9D9F14" w14:textId="77777777" w:rsidR="00D64873" w:rsidRPr="00D64873" w:rsidRDefault="00D64873" w:rsidP="00D64873">
            <w:pPr>
              <w:tabs>
                <w:tab w:val="left" w:pos="-284"/>
              </w:tabs>
              <w:spacing w:before="60" w:after="60" w:line="300" w:lineRule="auto"/>
              <w:jc w:val="center"/>
              <w:rPr>
                <w:rFonts w:eastAsia="Times New Roman"/>
                <w:bCs/>
                <w:sz w:val="24"/>
                <w:szCs w:val="24"/>
                <w:lang w:eastAsia="en-US"/>
              </w:rPr>
            </w:pPr>
            <w:r w:rsidRPr="00D64873">
              <w:rPr>
                <w:rFonts w:eastAsia="Times New Roman"/>
                <w:bCs/>
                <w:sz w:val="24"/>
                <w:szCs w:val="24"/>
                <w:lang w:eastAsia="en-US"/>
              </w:rPr>
              <w:lastRenderedPageBreak/>
              <w:t>10</w:t>
            </w:r>
          </w:p>
        </w:tc>
        <w:tc>
          <w:tcPr>
            <w:tcW w:w="3513" w:type="dxa"/>
            <w:tcBorders>
              <w:left w:val="single" w:sz="4" w:space="0" w:color="auto"/>
            </w:tcBorders>
            <w:shd w:val="clear" w:color="auto" w:fill="FFFFFF"/>
            <w:vAlign w:val="center"/>
          </w:tcPr>
          <w:p w14:paraId="45ECBD00" w14:textId="77777777" w:rsidR="00D64873" w:rsidRPr="00D64873" w:rsidRDefault="00D64873" w:rsidP="00D64873">
            <w:pPr>
              <w:spacing w:after="120" w:line="259" w:lineRule="auto"/>
              <w:contextualSpacing/>
              <w:jc w:val="both"/>
              <w:rPr>
                <w:rFonts w:ascii="Calibri" w:hAnsi="Calibri"/>
                <w:b/>
                <w:i/>
                <w:iCs/>
                <w:sz w:val="22"/>
                <w:szCs w:val="22"/>
                <w:lang w:val="en-GB" w:eastAsia="en-US"/>
              </w:rPr>
            </w:pPr>
          </w:p>
        </w:tc>
      </w:tr>
      <w:tr w:rsidR="00D64873" w:rsidRPr="00D64873" w14:paraId="7E2D4BF6" w14:textId="77777777" w:rsidTr="00E15F78">
        <w:trPr>
          <w:trHeight w:val="519"/>
          <w:jc w:val="center"/>
        </w:trPr>
        <w:tc>
          <w:tcPr>
            <w:tcW w:w="580" w:type="dxa"/>
            <w:gridSpan w:val="2"/>
            <w:tcBorders>
              <w:right w:val="single" w:sz="4" w:space="0" w:color="auto"/>
            </w:tcBorders>
            <w:shd w:val="clear" w:color="auto" w:fill="FFFFFF"/>
            <w:vAlign w:val="center"/>
          </w:tcPr>
          <w:p w14:paraId="05C562D2"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auto"/>
              <w:left w:val="single" w:sz="4" w:space="0" w:color="auto"/>
              <w:bottom w:val="single" w:sz="4" w:space="0" w:color="auto"/>
              <w:right w:val="single" w:sz="4" w:space="0" w:color="auto"/>
            </w:tcBorders>
            <w:shd w:val="clear" w:color="auto" w:fill="FFFFFF"/>
          </w:tcPr>
          <w:p w14:paraId="006CBCED" w14:textId="77777777" w:rsidR="00D64873" w:rsidRPr="00D64873" w:rsidRDefault="00D64873" w:rsidP="00D64873">
            <w:pPr>
              <w:tabs>
                <w:tab w:val="left" w:pos="-284"/>
              </w:tabs>
              <w:rPr>
                <w:rFonts w:eastAsia="Times New Roman"/>
                <w:b/>
                <w:sz w:val="24"/>
                <w:szCs w:val="24"/>
                <w:lang w:eastAsia="en-US"/>
              </w:rPr>
            </w:pPr>
            <w:r w:rsidRPr="00D64873">
              <w:rPr>
                <w:rFonts w:eastAsia="SimSun"/>
                <w:bCs/>
                <w:sz w:val="24"/>
                <w:szCs w:val="24"/>
                <w:lang w:eastAsia="zh-CN"/>
              </w:rPr>
              <w:t>Три от посочените по-горе критерии са изпълнени.</w:t>
            </w:r>
          </w:p>
        </w:tc>
        <w:tc>
          <w:tcPr>
            <w:tcW w:w="1609" w:type="dxa"/>
            <w:tcBorders>
              <w:left w:val="single" w:sz="4" w:space="0" w:color="auto"/>
              <w:right w:val="single" w:sz="4" w:space="0" w:color="auto"/>
            </w:tcBorders>
            <w:shd w:val="clear" w:color="auto" w:fill="FFFFFF"/>
            <w:vAlign w:val="center"/>
          </w:tcPr>
          <w:p w14:paraId="66989122" w14:textId="77777777" w:rsidR="00D64873" w:rsidRPr="00D64873" w:rsidRDefault="00D64873" w:rsidP="00D64873">
            <w:pPr>
              <w:tabs>
                <w:tab w:val="left" w:pos="-284"/>
              </w:tabs>
              <w:spacing w:before="60" w:after="60" w:line="300" w:lineRule="auto"/>
              <w:jc w:val="center"/>
              <w:rPr>
                <w:rFonts w:eastAsia="Times New Roman"/>
                <w:bCs/>
                <w:sz w:val="24"/>
                <w:szCs w:val="24"/>
                <w:lang w:eastAsia="en-US"/>
              </w:rPr>
            </w:pPr>
            <w:r w:rsidRPr="00D64873">
              <w:rPr>
                <w:rFonts w:eastAsia="Times New Roman"/>
                <w:bCs/>
                <w:sz w:val="24"/>
                <w:szCs w:val="24"/>
                <w:lang w:eastAsia="en-US"/>
              </w:rPr>
              <w:t>5</w:t>
            </w:r>
          </w:p>
        </w:tc>
        <w:tc>
          <w:tcPr>
            <w:tcW w:w="3513" w:type="dxa"/>
            <w:tcBorders>
              <w:left w:val="single" w:sz="4" w:space="0" w:color="auto"/>
            </w:tcBorders>
            <w:shd w:val="clear" w:color="auto" w:fill="FFFFFF"/>
            <w:vAlign w:val="center"/>
          </w:tcPr>
          <w:p w14:paraId="0604B8AC" w14:textId="77777777" w:rsidR="00D64873" w:rsidRPr="00D64873" w:rsidRDefault="00D64873" w:rsidP="00D64873">
            <w:pPr>
              <w:tabs>
                <w:tab w:val="left" w:pos="-284"/>
              </w:tabs>
              <w:spacing w:before="60" w:after="60" w:line="300" w:lineRule="auto"/>
              <w:rPr>
                <w:rFonts w:eastAsia="Times New Roman"/>
                <w:b/>
                <w:i/>
                <w:iCs/>
                <w:sz w:val="22"/>
                <w:szCs w:val="22"/>
                <w:lang w:eastAsia="en-US"/>
              </w:rPr>
            </w:pPr>
          </w:p>
        </w:tc>
      </w:tr>
      <w:tr w:rsidR="00D64873" w:rsidRPr="00D64873" w14:paraId="075935A4" w14:textId="77777777" w:rsidTr="00E15F78">
        <w:trPr>
          <w:trHeight w:val="519"/>
          <w:jc w:val="center"/>
        </w:trPr>
        <w:tc>
          <w:tcPr>
            <w:tcW w:w="580" w:type="dxa"/>
            <w:gridSpan w:val="2"/>
            <w:tcBorders>
              <w:right w:val="single" w:sz="4" w:space="0" w:color="auto"/>
            </w:tcBorders>
            <w:shd w:val="clear" w:color="auto" w:fill="FFFFFF"/>
            <w:vAlign w:val="center"/>
          </w:tcPr>
          <w:p w14:paraId="2AC82663"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auto"/>
              <w:left w:val="single" w:sz="4" w:space="0" w:color="auto"/>
              <w:bottom w:val="single" w:sz="4" w:space="0" w:color="auto"/>
              <w:right w:val="single" w:sz="4" w:space="0" w:color="auto"/>
            </w:tcBorders>
            <w:shd w:val="clear" w:color="auto" w:fill="FFFFFF"/>
          </w:tcPr>
          <w:p w14:paraId="5B756DEB" w14:textId="77777777" w:rsidR="00D64873" w:rsidRPr="00D64873" w:rsidRDefault="00D64873" w:rsidP="00D64873">
            <w:pPr>
              <w:tabs>
                <w:tab w:val="left" w:pos="-284"/>
              </w:tabs>
              <w:rPr>
                <w:rFonts w:eastAsia="Times New Roman"/>
                <w:b/>
                <w:sz w:val="24"/>
                <w:szCs w:val="24"/>
                <w:lang w:eastAsia="en-US"/>
              </w:rPr>
            </w:pPr>
            <w:r w:rsidRPr="00D64873">
              <w:rPr>
                <w:rFonts w:eastAsia="SimSun"/>
                <w:bCs/>
                <w:sz w:val="24"/>
                <w:szCs w:val="24"/>
                <w:lang w:eastAsia="zh-CN"/>
              </w:rPr>
              <w:t>Един или два от посочените по-горе критерии е изпълнен.</w:t>
            </w:r>
          </w:p>
        </w:tc>
        <w:tc>
          <w:tcPr>
            <w:tcW w:w="1609" w:type="dxa"/>
            <w:tcBorders>
              <w:left w:val="single" w:sz="4" w:space="0" w:color="auto"/>
              <w:right w:val="single" w:sz="4" w:space="0" w:color="auto"/>
            </w:tcBorders>
            <w:shd w:val="clear" w:color="auto" w:fill="FFFFFF"/>
            <w:vAlign w:val="center"/>
          </w:tcPr>
          <w:p w14:paraId="4306B4ED" w14:textId="77777777" w:rsidR="00D64873" w:rsidRPr="00D64873" w:rsidRDefault="00D64873" w:rsidP="00D64873">
            <w:pPr>
              <w:tabs>
                <w:tab w:val="left" w:pos="-284"/>
              </w:tabs>
              <w:spacing w:before="60" w:after="60" w:line="300" w:lineRule="auto"/>
              <w:jc w:val="center"/>
              <w:rPr>
                <w:rFonts w:eastAsia="Times New Roman"/>
                <w:bCs/>
                <w:sz w:val="24"/>
                <w:szCs w:val="24"/>
                <w:lang w:eastAsia="en-US"/>
              </w:rPr>
            </w:pPr>
            <w:r w:rsidRPr="00D64873">
              <w:rPr>
                <w:rFonts w:eastAsia="Times New Roman"/>
                <w:bCs/>
                <w:sz w:val="24"/>
                <w:szCs w:val="24"/>
                <w:lang w:eastAsia="en-US"/>
              </w:rPr>
              <w:t>1</w:t>
            </w:r>
          </w:p>
        </w:tc>
        <w:tc>
          <w:tcPr>
            <w:tcW w:w="3513" w:type="dxa"/>
            <w:tcBorders>
              <w:left w:val="single" w:sz="4" w:space="0" w:color="auto"/>
            </w:tcBorders>
            <w:shd w:val="clear" w:color="auto" w:fill="FFFFFF"/>
            <w:vAlign w:val="center"/>
          </w:tcPr>
          <w:p w14:paraId="7357B8CB" w14:textId="77777777" w:rsidR="00D64873" w:rsidRPr="00D64873" w:rsidRDefault="00D64873" w:rsidP="00D64873">
            <w:pPr>
              <w:tabs>
                <w:tab w:val="left" w:pos="-284"/>
              </w:tabs>
              <w:spacing w:before="60" w:after="60" w:line="300" w:lineRule="auto"/>
              <w:rPr>
                <w:rFonts w:eastAsia="Times New Roman"/>
                <w:b/>
                <w:i/>
                <w:iCs/>
                <w:sz w:val="22"/>
                <w:szCs w:val="22"/>
                <w:lang w:eastAsia="en-US"/>
              </w:rPr>
            </w:pPr>
          </w:p>
        </w:tc>
      </w:tr>
      <w:tr w:rsidR="00D64873" w:rsidRPr="00D64873" w14:paraId="16C465D8" w14:textId="77777777" w:rsidTr="00E15F78">
        <w:trPr>
          <w:trHeight w:val="519"/>
          <w:jc w:val="center"/>
        </w:trPr>
        <w:tc>
          <w:tcPr>
            <w:tcW w:w="580" w:type="dxa"/>
            <w:gridSpan w:val="2"/>
            <w:shd w:val="clear" w:color="auto" w:fill="D9D9D9"/>
            <w:vAlign w:val="center"/>
          </w:tcPr>
          <w:p w14:paraId="046B8BA8"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2</w:t>
            </w:r>
          </w:p>
        </w:tc>
        <w:tc>
          <w:tcPr>
            <w:tcW w:w="4994" w:type="dxa"/>
            <w:shd w:val="clear" w:color="auto" w:fill="D9D9D9"/>
            <w:vAlign w:val="center"/>
          </w:tcPr>
          <w:p w14:paraId="2CD94C8D"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ОЦЕНКА НА ЦЕЛЕВИТЕ ГРУПИ</w:t>
            </w:r>
          </w:p>
        </w:tc>
        <w:tc>
          <w:tcPr>
            <w:tcW w:w="1609" w:type="dxa"/>
            <w:shd w:val="clear" w:color="auto" w:fill="D9D9D9"/>
            <w:vAlign w:val="center"/>
          </w:tcPr>
          <w:p w14:paraId="275A909F" w14:textId="77777777" w:rsidR="00D64873" w:rsidRPr="00D64873" w:rsidRDefault="00D64873" w:rsidP="00D64873">
            <w:pPr>
              <w:spacing w:before="60" w:after="60" w:line="300" w:lineRule="auto"/>
              <w:jc w:val="center"/>
              <w:rPr>
                <w:rFonts w:eastAsia="Times New Roman"/>
                <w:b/>
                <w:bCs/>
                <w:sz w:val="24"/>
                <w:szCs w:val="24"/>
                <w:lang w:eastAsia="en-US"/>
              </w:rPr>
            </w:pPr>
            <w:r w:rsidRPr="00D64873">
              <w:rPr>
                <w:rFonts w:eastAsia="Times New Roman"/>
                <w:b/>
                <w:bCs/>
                <w:sz w:val="24"/>
                <w:szCs w:val="24"/>
                <w:lang w:eastAsia="en-US"/>
              </w:rPr>
              <w:t>20</w:t>
            </w:r>
          </w:p>
        </w:tc>
        <w:tc>
          <w:tcPr>
            <w:tcW w:w="3513" w:type="dxa"/>
            <w:shd w:val="clear" w:color="auto" w:fill="D9D9D9"/>
            <w:vAlign w:val="center"/>
          </w:tcPr>
          <w:p w14:paraId="586ADD9B" w14:textId="77777777" w:rsidR="00D64873" w:rsidRPr="00D64873" w:rsidRDefault="00D64873" w:rsidP="00D64873">
            <w:pPr>
              <w:spacing w:before="60" w:after="60" w:line="300" w:lineRule="auto"/>
              <w:jc w:val="both"/>
              <w:rPr>
                <w:rFonts w:eastAsia="Times New Roman"/>
                <w:b/>
                <w:sz w:val="22"/>
                <w:szCs w:val="22"/>
                <w:lang w:eastAsia="en-US"/>
              </w:rPr>
            </w:pPr>
            <w:r w:rsidRPr="00D64873">
              <w:rPr>
                <w:rFonts w:eastAsia="SimSun"/>
                <w:b/>
                <w:bCs/>
                <w:i/>
                <w:sz w:val="22"/>
                <w:szCs w:val="22"/>
                <w:lang w:eastAsia="zh-CN"/>
              </w:rPr>
              <w:t>Формуляр за кандидатстване,</w:t>
            </w:r>
            <w:r w:rsidRPr="00D64873">
              <w:rPr>
                <w:rFonts w:eastAsia="SimSun"/>
                <w:b/>
                <w:bCs/>
                <w:sz w:val="22"/>
                <w:szCs w:val="22"/>
                <w:lang w:eastAsia="zh-CN"/>
              </w:rPr>
              <w:t xml:space="preserve"> </w:t>
            </w:r>
            <w:r w:rsidRPr="00D64873">
              <w:rPr>
                <w:rFonts w:eastAsia="SimSun"/>
                <w:b/>
                <w:bCs/>
                <w:i/>
                <w:sz w:val="22"/>
                <w:szCs w:val="22"/>
                <w:lang w:eastAsia="zh-CN"/>
              </w:rPr>
              <w:t xml:space="preserve">Секция „Индикатори“ </w:t>
            </w:r>
          </w:p>
        </w:tc>
      </w:tr>
      <w:tr w:rsidR="00D64873" w:rsidRPr="00D64873" w14:paraId="4C08D53C" w14:textId="77777777" w:rsidTr="00E15F78">
        <w:trPr>
          <w:trHeight w:val="519"/>
          <w:jc w:val="center"/>
        </w:trPr>
        <w:tc>
          <w:tcPr>
            <w:tcW w:w="580" w:type="dxa"/>
            <w:gridSpan w:val="2"/>
            <w:shd w:val="clear" w:color="auto" w:fill="F2F2F2"/>
            <w:vAlign w:val="center"/>
          </w:tcPr>
          <w:p w14:paraId="0783BD7A"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2.1</w:t>
            </w:r>
          </w:p>
        </w:tc>
        <w:tc>
          <w:tcPr>
            <w:tcW w:w="4994" w:type="dxa"/>
            <w:shd w:val="clear" w:color="auto" w:fill="F2F2F2"/>
            <w:vAlign w:val="center"/>
          </w:tcPr>
          <w:p w14:paraId="6408B906"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 xml:space="preserve">Ефективно включване на уязвими групи, </w:t>
            </w:r>
            <w:r w:rsidRPr="00D64873">
              <w:rPr>
                <w:b/>
                <w:bCs/>
                <w:sz w:val="24"/>
                <w:szCs w:val="24"/>
                <w:lang w:eastAsia="en-US"/>
              </w:rPr>
              <w:t>чийто майчин език не е български,</w:t>
            </w:r>
            <w:r w:rsidRPr="00D64873">
              <w:rPr>
                <w:rFonts w:eastAsia="Times New Roman"/>
                <w:b/>
                <w:sz w:val="24"/>
                <w:szCs w:val="24"/>
                <w:lang w:eastAsia="en-US"/>
              </w:rPr>
              <w:t xml:space="preserve"> в дейностите по операцията. </w:t>
            </w:r>
          </w:p>
        </w:tc>
        <w:tc>
          <w:tcPr>
            <w:tcW w:w="1609" w:type="dxa"/>
            <w:shd w:val="clear" w:color="auto" w:fill="F2F2F2"/>
            <w:vAlign w:val="center"/>
          </w:tcPr>
          <w:p w14:paraId="3DAF14DD" w14:textId="77777777" w:rsidR="00D64873" w:rsidRPr="00D64873" w:rsidRDefault="00D64873" w:rsidP="00D64873">
            <w:pPr>
              <w:spacing w:before="60" w:after="60" w:line="300" w:lineRule="auto"/>
              <w:jc w:val="center"/>
              <w:rPr>
                <w:rFonts w:eastAsia="Times New Roman"/>
                <w:b/>
                <w:sz w:val="24"/>
                <w:szCs w:val="24"/>
                <w:lang w:eastAsia="en-US"/>
              </w:rPr>
            </w:pPr>
            <w:r w:rsidRPr="00D64873">
              <w:rPr>
                <w:rFonts w:eastAsia="Times New Roman"/>
                <w:b/>
                <w:sz w:val="24"/>
                <w:szCs w:val="24"/>
                <w:lang w:eastAsia="en-US"/>
              </w:rPr>
              <w:t>20</w:t>
            </w:r>
          </w:p>
        </w:tc>
        <w:tc>
          <w:tcPr>
            <w:tcW w:w="3513" w:type="dxa"/>
            <w:shd w:val="clear" w:color="auto" w:fill="F2F2F2"/>
            <w:vAlign w:val="center"/>
          </w:tcPr>
          <w:p w14:paraId="00C03B87" w14:textId="77777777" w:rsidR="00D64873" w:rsidRPr="00D64873" w:rsidRDefault="00D64873" w:rsidP="00D64873">
            <w:pPr>
              <w:autoSpaceDE w:val="0"/>
              <w:autoSpaceDN w:val="0"/>
              <w:adjustRightInd w:val="0"/>
              <w:spacing w:before="120"/>
              <w:jc w:val="both"/>
              <w:rPr>
                <w:rFonts w:eastAsia="Times New Roman"/>
                <w:i/>
                <w:iCs/>
                <w:sz w:val="24"/>
                <w:szCs w:val="24"/>
                <w:lang w:eastAsia="en-GB"/>
              </w:rPr>
            </w:pPr>
            <w:r w:rsidRPr="00D64873">
              <w:rPr>
                <w:rFonts w:eastAsia="Times New Roman"/>
                <w:i/>
                <w:iCs/>
                <w:sz w:val="24"/>
                <w:szCs w:val="24"/>
                <w:lang w:eastAsia="en-GB"/>
              </w:rPr>
              <w:t>Изчислява се съотношението между посочения в проектното предложение индикатор за брой на деца и ученици от уязвими групи, чийто майчин език не е български (</w:t>
            </w:r>
            <w:r w:rsidRPr="00D64873">
              <w:rPr>
                <w:rFonts w:eastAsia="Times New Roman"/>
                <w:bCs/>
                <w:i/>
                <w:iCs/>
                <w:sz w:val="24"/>
                <w:szCs w:val="24"/>
                <w:lang w:eastAsia="en-US"/>
              </w:rPr>
              <w:t>индикатор EECO15</w:t>
            </w:r>
            <w:r w:rsidRPr="00D64873">
              <w:rPr>
                <w:rFonts w:eastAsia="Times New Roman"/>
                <w:i/>
                <w:iCs/>
                <w:sz w:val="24"/>
                <w:szCs w:val="24"/>
                <w:lang w:eastAsia="en-GB"/>
              </w:rPr>
              <w:t xml:space="preserve">), които се планира да бъдат включени в дейности по проекта и планирания брой на всички деца и ученици, които се планира да бъдат подкрепени по проекта (индикатор </w:t>
            </w:r>
            <w:r w:rsidRPr="00D64873">
              <w:rPr>
                <w:rFonts w:eastAsia="Times New Roman"/>
                <w:bCs/>
                <w:i/>
                <w:iCs/>
                <w:sz w:val="24"/>
                <w:szCs w:val="24"/>
                <w:lang w:eastAsia="en-US"/>
              </w:rPr>
              <w:t>SOI 2.7</w:t>
            </w:r>
            <w:r w:rsidRPr="00D64873">
              <w:rPr>
                <w:rFonts w:eastAsia="Times New Roman"/>
                <w:i/>
                <w:iCs/>
                <w:sz w:val="24"/>
                <w:szCs w:val="24"/>
                <w:lang w:eastAsia="en-GB"/>
              </w:rPr>
              <w:t>):</w:t>
            </w:r>
          </w:p>
          <w:p w14:paraId="69B86A54" w14:textId="5B32440B" w:rsidR="00D64873" w:rsidRPr="00D64873" w:rsidRDefault="00D64873" w:rsidP="00D64873">
            <w:pPr>
              <w:spacing w:after="120"/>
              <w:jc w:val="both"/>
              <w:rPr>
                <w:rFonts w:eastAsia="Times New Roman"/>
                <w:i/>
                <w:sz w:val="24"/>
                <w:szCs w:val="24"/>
                <w:lang w:eastAsia="en-US"/>
              </w:rPr>
            </w:pPr>
            <w:r w:rsidRPr="00D64873">
              <w:rPr>
                <w:rFonts w:eastAsia="Times New Roman"/>
                <w:i/>
                <w:sz w:val="24"/>
                <w:szCs w:val="24"/>
                <w:lang w:eastAsia="en-US"/>
              </w:rPr>
              <w:t>∑</w:t>
            </w:r>
            <w:r w:rsidRPr="00D64873">
              <w:rPr>
                <w:rFonts w:eastAsia="Times New Roman"/>
                <w:i/>
                <w:sz w:val="32"/>
                <w:szCs w:val="32"/>
                <w:lang w:eastAsia="en-US"/>
              </w:rPr>
              <w:t xml:space="preserve">= </w:t>
            </w:r>
            <m:oMath>
              <m:f>
                <m:fPr>
                  <m:ctrlPr>
                    <w:ins w:id="20" w:author="Author">
                      <w:rPr>
                        <w:rFonts w:ascii="Cambria Math" w:hAnsi="Cambria Math"/>
                        <w:i/>
                        <w:sz w:val="44"/>
                        <w:szCs w:val="32"/>
                        <w:lang w:val="en-US" w:eastAsia="en-US"/>
                      </w:rPr>
                    </w:ins>
                  </m:ctrlPr>
                </m:fPr>
                <m:num>
                  <m:r>
                    <w:ins w:id="21" w:author="Author">
                      <w:rPr>
                        <w:rFonts w:ascii="Cambria Math" w:hAnsi="Cambria Math"/>
                        <w:sz w:val="44"/>
                        <w:szCs w:val="32"/>
                        <w:lang w:val="en-US" w:eastAsia="en-US"/>
                      </w:rPr>
                      <m:t>A</m:t>
                    </w:ins>
                  </m:r>
                </m:num>
                <m:den>
                  <m:r>
                    <w:ins w:id="22" w:author="Author">
                      <w:rPr>
                        <w:rFonts w:ascii="Cambria Math" w:hAnsi="Cambria Math"/>
                        <w:sz w:val="44"/>
                        <w:szCs w:val="32"/>
                        <w:lang w:val="en-US" w:eastAsia="en-US"/>
                      </w:rPr>
                      <m:t>B</m:t>
                    </w:ins>
                  </m:r>
                </m:den>
              </m:f>
            </m:oMath>
            <w:r w:rsidRPr="00D64873">
              <w:rPr>
                <w:rFonts w:eastAsia="Times New Roman"/>
                <w:sz w:val="32"/>
                <w:szCs w:val="32"/>
                <w:lang w:val="en-US" w:eastAsia="en-US"/>
              </w:rPr>
              <w:fldChar w:fldCharType="begin"/>
            </w:r>
            <w:r w:rsidRPr="00D64873">
              <w:rPr>
                <w:rFonts w:eastAsia="Times New Roman"/>
                <w:sz w:val="32"/>
                <w:szCs w:val="32"/>
                <w:lang w:eastAsia="en-US"/>
              </w:rPr>
              <w:instrText xml:space="preserve"> </w:instrText>
            </w:r>
            <w:r w:rsidRPr="00D64873">
              <w:rPr>
                <w:rFonts w:eastAsia="Times New Roman"/>
                <w:sz w:val="32"/>
                <w:szCs w:val="32"/>
                <w:lang w:val="en-US" w:eastAsia="en-US"/>
              </w:rPr>
              <w:instrText>QUOTE</w:instrText>
            </w:r>
            <w:r w:rsidRPr="00D64873">
              <w:rPr>
                <w:rFonts w:eastAsia="Times New Roman"/>
                <w:sz w:val="32"/>
                <w:szCs w:val="32"/>
                <w:lang w:eastAsia="en-US"/>
              </w:rPr>
              <w:instrText xml:space="preserve"> </w:instrText>
            </w:r>
            <w:r w:rsidRPr="00D64873">
              <w:rPr>
                <w:rFonts w:ascii="Cambria Math" w:eastAsia="Times New Roman" w:hAnsi="Cambria Math"/>
                <w:sz w:val="36"/>
                <w:szCs w:val="36"/>
                <w:lang w:val="en-GB" w:eastAsia="en-US"/>
              </w:rPr>
              <w:instrText>C</w:instrText>
            </w:r>
            <w:r w:rsidRPr="00D64873">
              <w:rPr>
                <w:rFonts w:ascii="Cambria Math" w:eastAsia="Times New Roman" w:hAnsi="Cambria Math"/>
                <w:sz w:val="36"/>
                <w:szCs w:val="36"/>
                <w:lang w:val="en-US" w:eastAsia="en-US"/>
              </w:rPr>
              <w:instrText>D</w:instrText>
            </w:r>
            <w:r w:rsidRPr="00D64873">
              <w:rPr>
                <w:rFonts w:eastAsia="Times New Roman"/>
                <w:sz w:val="32"/>
                <w:szCs w:val="32"/>
                <w:lang w:eastAsia="en-US"/>
              </w:rPr>
              <w:instrText xml:space="preserve"> </w:instrText>
            </w:r>
            <w:r w:rsidRPr="00D64873">
              <w:rPr>
                <w:rFonts w:eastAsia="Times New Roman"/>
                <w:sz w:val="32"/>
                <w:szCs w:val="32"/>
                <w:lang w:val="en-US" w:eastAsia="en-US"/>
              </w:rPr>
              <w:fldChar w:fldCharType="end"/>
            </w:r>
            <w:r w:rsidRPr="00D64873">
              <w:rPr>
                <w:rFonts w:eastAsia="Times New Roman"/>
                <w:sz w:val="32"/>
                <w:szCs w:val="32"/>
                <w:lang w:eastAsia="en-US"/>
              </w:rPr>
              <w:t xml:space="preserve">*100, </w:t>
            </w:r>
            <w:r w:rsidRPr="00D64873">
              <w:rPr>
                <w:rFonts w:eastAsia="Times New Roman"/>
                <w:i/>
                <w:sz w:val="24"/>
                <w:szCs w:val="24"/>
                <w:lang w:eastAsia="en-US"/>
              </w:rPr>
              <w:t>където:</w:t>
            </w:r>
          </w:p>
          <w:p w14:paraId="62D412DF" w14:textId="77777777" w:rsidR="00D64873" w:rsidRPr="00D64873" w:rsidRDefault="00D64873" w:rsidP="00D64873">
            <w:pPr>
              <w:autoSpaceDE w:val="0"/>
              <w:autoSpaceDN w:val="0"/>
              <w:adjustRightInd w:val="0"/>
              <w:jc w:val="both"/>
              <w:rPr>
                <w:rFonts w:eastAsia="Times New Roman"/>
                <w:i/>
                <w:iCs/>
                <w:sz w:val="24"/>
                <w:szCs w:val="24"/>
                <w:lang w:eastAsia="en-GB"/>
              </w:rPr>
            </w:pPr>
          </w:p>
          <w:p w14:paraId="7CE4F210" w14:textId="77777777" w:rsidR="00D64873" w:rsidRPr="00D64873" w:rsidRDefault="00D64873" w:rsidP="00D64873">
            <w:pPr>
              <w:autoSpaceDE w:val="0"/>
              <w:autoSpaceDN w:val="0"/>
              <w:adjustRightInd w:val="0"/>
              <w:jc w:val="both"/>
              <w:rPr>
                <w:rFonts w:eastAsia="Times New Roman"/>
                <w:i/>
                <w:iCs/>
                <w:sz w:val="24"/>
                <w:szCs w:val="24"/>
                <w:lang w:eastAsia="en-GB"/>
              </w:rPr>
            </w:pPr>
            <w:r w:rsidRPr="00D64873">
              <w:rPr>
                <w:rFonts w:eastAsia="Times New Roman"/>
                <w:b/>
                <w:bCs/>
                <w:i/>
                <w:iCs/>
                <w:sz w:val="24"/>
                <w:szCs w:val="24"/>
                <w:lang w:val="en-US" w:eastAsia="en-GB"/>
              </w:rPr>
              <w:t>A</w:t>
            </w:r>
            <w:r w:rsidRPr="00D64873">
              <w:rPr>
                <w:rFonts w:eastAsia="Times New Roman"/>
                <w:i/>
                <w:iCs/>
                <w:sz w:val="24"/>
                <w:szCs w:val="24"/>
                <w:lang w:eastAsia="en-GB"/>
              </w:rPr>
              <w:t xml:space="preserve"> – брой на деца и ученици уязвими групи, чийто майчин език не е български, които се планира да бъдат включени в събития по проекта (</w:t>
            </w:r>
            <w:r w:rsidRPr="00D64873">
              <w:rPr>
                <w:rFonts w:eastAsia="Times New Roman"/>
                <w:bCs/>
                <w:i/>
                <w:iCs/>
                <w:sz w:val="24"/>
                <w:szCs w:val="24"/>
                <w:lang w:eastAsia="en-US"/>
              </w:rPr>
              <w:t>индикатор EECO15</w:t>
            </w:r>
            <w:r w:rsidRPr="00D64873">
              <w:rPr>
                <w:rFonts w:eastAsia="Times New Roman"/>
                <w:i/>
                <w:iCs/>
                <w:sz w:val="24"/>
                <w:szCs w:val="24"/>
                <w:lang w:eastAsia="en-GB"/>
              </w:rPr>
              <w:t xml:space="preserve">). </w:t>
            </w:r>
          </w:p>
          <w:p w14:paraId="76275615" w14:textId="77777777" w:rsidR="00D64873" w:rsidRPr="00D64873" w:rsidRDefault="00D64873" w:rsidP="00D64873">
            <w:pPr>
              <w:autoSpaceDE w:val="0"/>
              <w:autoSpaceDN w:val="0"/>
              <w:adjustRightInd w:val="0"/>
              <w:jc w:val="both"/>
              <w:rPr>
                <w:rFonts w:eastAsia="Times New Roman"/>
                <w:i/>
                <w:iCs/>
                <w:sz w:val="24"/>
                <w:szCs w:val="24"/>
                <w:lang w:eastAsia="en-GB"/>
              </w:rPr>
            </w:pPr>
            <w:r w:rsidRPr="00D64873">
              <w:rPr>
                <w:rFonts w:eastAsia="Times New Roman"/>
                <w:b/>
                <w:bCs/>
                <w:i/>
                <w:iCs/>
                <w:sz w:val="24"/>
                <w:szCs w:val="24"/>
                <w:lang w:val="en-US" w:eastAsia="en-GB"/>
              </w:rPr>
              <w:t>B</w:t>
            </w:r>
            <w:r w:rsidRPr="00D64873">
              <w:rPr>
                <w:rFonts w:eastAsia="Times New Roman"/>
                <w:b/>
                <w:bCs/>
                <w:i/>
                <w:iCs/>
                <w:sz w:val="24"/>
                <w:szCs w:val="24"/>
                <w:lang w:eastAsia="en-GB"/>
              </w:rPr>
              <w:t xml:space="preserve"> </w:t>
            </w:r>
            <w:r w:rsidRPr="00D64873">
              <w:rPr>
                <w:rFonts w:eastAsia="Times New Roman"/>
                <w:i/>
                <w:iCs/>
                <w:sz w:val="24"/>
                <w:szCs w:val="24"/>
                <w:lang w:eastAsia="en-GB"/>
              </w:rPr>
              <w:t>– б</w:t>
            </w:r>
            <w:r w:rsidRPr="00D64873">
              <w:rPr>
                <w:rFonts w:eastAsia="Times New Roman"/>
                <w:bCs/>
                <w:i/>
                <w:iCs/>
                <w:sz w:val="24"/>
                <w:szCs w:val="24"/>
                <w:lang w:eastAsia="en-US"/>
              </w:rPr>
              <w:t>рой на всички деца и ученици, които се планира да бъдат подкрепени</w:t>
            </w:r>
            <w:r w:rsidRPr="00D64873">
              <w:rPr>
                <w:rFonts w:eastAsia="Times New Roman"/>
                <w:i/>
                <w:iCs/>
                <w:sz w:val="24"/>
                <w:szCs w:val="24"/>
                <w:lang w:eastAsia="en-GB"/>
              </w:rPr>
              <w:t xml:space="preserve"> по проекта (индикатор </w:t>
            </w:r>
            <w:r w:rsidRPr="00D64873">
              <w:rPr>
                <w:rFonts w:eastAsia="Times New Roman"/>
                <w:bCs/>
                <w:i/>
                <w:iCs/>
                <w:sz w:val="24"/>
                <w:szCs w:val="24"/>
                <w:lang w:eastAsia="en-US"/>
              </w:rPr>
              <w:t>SOI 2.7).</w:t>
            </w:r>
          </w:p>
          <w:p w14:paraId="5E1E50A6" w14:textId="77777777" w:rsidR="00D64873" w:rsidRPr="00D64873" w:rsidRDefault="00D64873" w:rsidP="00D64873">
            <w:pPr>
              <w:autoSpaceDE w:val="0"/>
              <w:autoSpaceDN w:val="0"/>
              <w:adjustRightInd w:val="0"/>
              <w:jc w:val="both"/>
              <w:rPr>
                <w:rFonts w:eastAsia="Times New Roman"/>
                <w:i/>
                <w:iCs/>
                <w:sz w:val="24"/>
                <w:szCs w:val="24"/>
                <w:lang w:eastAsia="en-GB"/>
              </w:rPr>
            </w:pPr>
            <w:r w:rsidRPr="00D64873">
              <w:rPr>
                <w:rFonts w:eastAsia="Times New Roman"/>
                <w:i/>
                <w:iCs/>
                <w:sz w:val="24"/>
                <w:szCs w:val="24"/>
                <w:lang w:eastAsia="en-GB"/>
              </w:rPr>
              <w:t>Резултатът „</w:t>
            </w:r>
            <w:r w:rsidRPr="00D64873">
              <w:rPr>
                <w:rFonts w:eastAsia="Times New Roman"/>
                <w:i/>
                <w:iCs/>
                <w:sz w:val="24"/>
                <w:szCs w:val="24"/>
                <w:lang w:val="en-US" w:eastAsia="en-GB"/>
              </w:rPr>
              <w:t>C</w:t>
            </w:r>
            <w:r w:rsidRPr="00D64873">
              <w:rPr>
                <w:rFonts w:eastAsia="Times New Roman"/>
                <w:i/>
                <w:iCs/>
                <w:sz w:val="24"/>
                <w:szCs w:val="24"/>
                <w:lang w:eastAsia="en-GB"/>
              </w:rPr>
              <w:t xml:space="preserve">“ се закръглява до цяло число по общото аритметично правило. </w:t>
            </w:r>
          </w:p>
        </w:tc>
      </w:tr>
      <w:tr w:rsidR="00D64873" w:rsidRPr="00D64873" w14:paraId="5B36F37C" w14:textId="77777777" w:rsidTr="00E15F78">
        <w:trPr>
          <w:trHeight w:val="519"/>
          <w:jc w:val="center"/>
        </w:trPr>
        <w:tc>
          <w:tcPr>
            <w:tcW w:w="580" w:type="dxa"/>
            <w:gridSpan w:val="2"/>
            <w:tcBorders>
              <w:bottom w:val="single" w:sz="4" w:space="0" w:color="auto"/>
            </w:tcBorders>
            <w:shd w:val="clear" w:color="auto" w:fill="FFFFFF"/>
            <w:vAlign w:val="center"/>
          </w:tcPr>
          <w:p w14:paraId="09E92BFA"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bottom w:val="single" w:sz="4" w:space="0" w:color="auto"/>
            </w:tcBorders>
            <w:shd w:val="clear" w:color="auto" w:fill="FFFFFF"/>
            <w:vAlign w:val="center"/>
          </w:tcPr>
          <w:p w14:paraId="5148CCBE" w14:textId="77777777" w:rsidR="00D64873" w:rsidRPr="00D64873" w:rsidRDefault="00D64873" w:rsidP="00D64873">
            <w:pPr>
              <w:tabs>
                <w:tab w:val="left" w:pos="-284"/>
              </w:tabs>
              <w:spacing w:before="60" w:after="60" w:line="300" w:lineRule="auto"/>
              <w:rPr>
                <w:rFonts w:eastAsia="Times New Roman"/>
                <w:bCs/>
                <w:sz w:val="24"/>
                <w:szCs w:val="24"/>
                <w:lang w:eastAsia="en-US"/>
              </w:rPr>
            </w:pPr>
            <w:r w:rsidRPr="00D64873">
              <w:rPr>
                <w:rFonts w:eastAsia="Times New Roman"/>
                <w:bCs/>
                <w:sz w:val="24"/>
                <w:szCs w:val="24"/>
                <w:lang w:eastAsia="en-US"/>
              </w:rPr>
              <w:t>Резултатът „</w:t>
            </w:r>
            <w:r w:rsidRPr="00D64873">
              <w:rPr>
                <w:rFonts w:eastAsia="Times New Roman"/>
                <w:bCs/>
                <w:sz w:val="24"/>
                <w:szCs w:val="24"/>
                <w:lang w:val="en-US" w:eastAsia="en-US"/>
              </w:rPr>
              <w:t>C</w:t>
            </w:r>
            <w:r w:rsidRPr="00D64873">
              <w:rPr>
                <w:rFonts w:eastAsia="Times New Roman"/>
                <w:bCs/>
                <w:sz w:val="24"/>
                <w:szCs w:val="24"/>
                <w:lang w:eastAsia="en-US"/>
              </w:rPr>
              <w:t>“  е над 75 %</w:t>
            </w:r>
          </w:p>
        </w:tc>
        <w:tc>
          <w:tcPr>
            <w:tcW w:w="1609" w:type="dxa"/>
            <w:tcBorders>
              <w:bottom w:val="single" w:sz="4" w:space="0" w:color="auto"/>
            </w:tcBorders>
            <w:shd w:val="clear" w:color="auto" w:fill="FFFFFF"/>
            <w:vAlign w:val="center"/>
          </w:tcPr>
          <w:p w14:paraId="70E37454"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20</w:t>
            </w:r>
          </w:p>
        </w:tc>
        <w:tc>
          <w:tcPr>
            <w:tcW w:w="3513" w:type="dxa"/>
            <w:tcBorders>
              <w:bottom w:val="single" w:sz="4" w:space="0" w:color="auto"/>
            </w:tcBorders>
            <w:shd w:val="clear" w:color="auto" w:fill="FFFFFF"/>
            <w:vAlign w:val="center"/>
          </w:tcPr>
          <w:p w14:paraId="60F2BC84" w14:textId="77777777" w:rsidR="00D64873" w:rsidRPr="00D64873" w:rsidRDefault="00D64873" w:rsidP="00D64873">
            <w:pPr>
              <w:autoSpaceDE w:val="0"/>
              <w:autoSpaceDN w:val="0"/>
              <w:adjustRightInd w:val="0"/>
              <w:spacing w:before="120"/>
              <w:jc w:val="both"/>
              <w:rPr>
                <w:rFonts w:eastAsia="Times New Roman"/>
                <w:i/>
                <w:iCs/>
                <w:sz w:val="24"/>
                <w:szCs w:val="24"/>
                <w:lang w:eastAsia="en-GB"/>
              </w:rPr>
            </w:pPr>
          </w:p>
        </w:tc>
      </w:tr>
      <w:tr w:rsidR="00D64873" w:rsidRPr="00D64873" w14:paraId="0E053CD0" w14:textId="77777777" w:rsidTr="00E15F78">
        <w:trPr>
          <w:trHeight w:val="519"/>
          <w:jc w:val="center"/>
        </w:trPr>
        <w:tc>
          <w:tcPr>
            <w:tcW w:w="580" w:type="dxa"/>
            <w:gridSpan w:val="2"/>
            <w:tcBorders>
              <w:right w:val="single" w:sz="4" w:space="0" w:color="auto"/>
            </w:tcBorders>
            <w:shd w:val="clear" w:color="auto" w:fill="FFFFFF"/>
            <w:vAlign w:val="center"/>
          </w:tcPr>
          <w:p w14:paraId="6627CC96"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left w:val="single" w:sz="4" w:space="0" w:color="auto"/>
              <w:right w:val="single" w:sz="4" w:space="0" w:color="auto"/>
            </w:tcBorders>
            <w:shd w:val="clear" w:color="auto" w:fill="FFFFFF"/>
          </w:tcPr>
          <w:p w14:paraId="1FE08FF4" w14:textId="77777777" w:rsidR="00D64873" w:rsidRPr="00D64873" w:rsidRDefault="00D64873" w:rsidP="00D64873">
            <w:pPr>
              <w:autoSpaceDE w:val="0"/>
              <w:autoSpaceDN w:val="0"/>
              <w:adjustRightInd w:val="0"/>
              <w:jc w:val="both"/>
              <w:rPr>
                <w:rFonts w:eastAsia="Times New Roman"/>
                <w:sz w:val="24"/>
                <w:szCs w:val="24"/>
                <w:lang w:eastAsia="en-GB"/>
              </w:rPr>
            </w:pPr>
            <w:r w:rsidRPr="00D64873">
              <w:rPr>
                <w:rFonts w:eastAsia="Times New Roman"/>
                <w:sz w:val="24"/>
                <w:szCs w:val="24"/>
                <w:lang w:eastAsia="en-GB"/>
              </w:rPr>
              <w:t xml:space="preserve">Резултатът </w:t>
            </w:r>
            <w:r w:rsidRPr="00D64873">
              <w:rPr>
                <w:rFonts w:eastAsia="Times New Roman"/>
                <w:bCs/>
                <w:sz w:val="24"/>
                <w:szCs w:val="24"/>
                <w:lang w:eastAsia="en-US"/>
              </w:rPr>
              <w:t>„</w:t>
            </w:r>
            <w:r w:rsidRPr="00D64873">
              <w:rPr>
                <w:rFonts w:eastAsia="Times New Roman"/>
                <w:bCs/>
                <w:sz w:val="24"/>
                <w:szCs w:val="24"/>
                <w:lang w:val="en-US" w:eastAsia="en-US"/>
              </w:rPr>
              <w:t>C</w:t>
            </w:r>
            <w:r w:rsidRPr="00D64873">
              <w:rPr>
                <w:rFonts w:eastAsia="Times New Roman"/>
                <w:bCs/>
                <w:sz w:val="24"/>
                <w:szCs w:val="24"/>
                <w:lang w:eastAsia="en-US"/>
              </w:rPr>
              <w:t xml:space="preserve">“  </w:t>
            </w:r>
            <w:r w:rsidRPr="00D64873">
              <w:rPr>
                <w:rFonts w:eastAsia="Times New Roman"/>
                <w:sz w:val="24"/>
                <w:szCs w:val="24"/>
                <w:lang w:eastAsia="en-GB"/>
              </w:rPr>
              <w:t xml:space="preserve">е в диапазона </w:t>
            </w:r>
          </w:p>
          <w:p w14:paraId="04FF47FB"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sz w:val="24"/>
                <w:szCs w:val="24"/>
                <w:lang w:eastAsia="en-GB"/>
              </w:rPr>
              <w:t xml:space="preserve">75 % ≥ </w:t>
            </w:r>
            <w:r w:rsidRPr="00D64873">
              <w:rPr>
                <w:rFonts w:eastAsia="Times New Roman"/>
                <w:sz w:val="24"/>
                <w:szCs w:val="24"/>
                <w:lang w:val="en-US" w:eastAsia="en-GB"/>
              </w:rPr>
              <w:t>C</w:t>
            </w:r>
            <w:r w:rsidRPr="00D64873">
              <w:rPr>
                <w:rFonts w:eastAsia="Times New Roman"/>
                <w:sz w:val="24"/>
                <w:szCs w:val="24"/>
                <w:lang w:eastAsia="en-GB"/>
              </w:rPr>
              <w:t xml:space="preserve"> &gt; 50 %</w:t>
            </w:r>
          </w:p>
        </w:tc>
        <w:tc>
          <w:tcPr>
            <w:tcW w:w="1609" w:type="dxa"/>
            <w:tcBorders>
              <w:left w:val="single" w:sz="4" w:space="0" w:color="auto"/>
              <w:right w:val="single" w:sz="4" w:space="0" w:color="auto"/>
            </w:tcBorders>
            <w:shd w:val="clear" w:color="auto" w:fill="FFFFFF"/>
            <w:vAlign w:val="center"/>
          </w:tcPr>
          <w:p w14:paraId="50790E79"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15</w:t>
            </w:r>
          </w:p>
        </w:tc>
        <w:tc>
          <w:tcPr>
            <w:tcW w:w="3513" w:type="dxa"/>
            <w:tcBorders>
              <w:left w:val="single" w:sz="4" w:space="0" w:color="auto"/>
            </w:tcBorders>
            <w:shd w:val="clear" w:color="auto" w:fill="FFFFFF"/>
            <w:vAlign w:val="center"/>
          </w:tcPr>
          <w:p w14:paraId="4F2D0AD4"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11BB157F" w14:textId="77777777" w:rsidTr="00E15F78">
        <w:trPr>
          <w:trHeight w:val="519"/>
          <w:jc w:val="center"/>
        </w:trPr>
        <w:tc>
          <w:tcPr>
            <w:tcW w:w="580" w:type="dxa"/>
            <w:gridSpan w:val="2"/>
            <w:tcBorders>
              <w:right w:val="single" w:sz="4" w:space="0" w:color="auto"/>
            </w:tcBorders>
            <w:shd w:val="clear" w:color="auto" w:fill="FFFFFF"/>
            <w:vAlign w:val="center"/>
          </w:tcPr>
          <w:p w14:paraId="79FAAA36"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left w:val="single" w:sz="4" w:space="0" w:color="auto"/>
              <w:right w:val="single" w:sz="4" w:space="0" w:color="auto"/>
            </w:tcBorders>
            <w:shd w:val="clear" w:color="auto" w:fill="FFFFFF"/>
          </w:tcPr>
          <w:p w14:paraId="2060D1BB" w14:textId="77777777" w:rsidR="00D64873" w:rsidRPr="00D64873" w:rsidRDefault="00D64873" w:rsidP="00D64873">
            <w:pPr>
              <w:autoSpaceDE w:val="0"/>
              <w:autoSpaceDN w:val="0"/>
              <w:adjustRightInd w:val="0"/>
              <w:jc w:val="both"/>
              <w:rPr>
                <w:rFonts w:eastAsia="Times New Roman"/>
                <w:sz w:val="24"/>
                <w:szCs w:val="24"/>
                <w:lang w:eastAsia="en-GB"/>
              </w:rPr>
            </w:pPr>
            <w:r w:rsidRPr="00D64873">
              <w:rPr>
                <w:rFonts w:eastAsia="Times New Roman"/>
                <w:sz w:val="24"/>
                <w:szCs w:val="24"/>
                <w:lang w:eastAsia="en-GB"/>
              </w:rPr>
              <w:t xml:space="preserve">Резултатът </w:t>
            </w:r>
            <w:r w:rsidRPr="00D64873">
              <w:rPr>
                <w:rFonts w:eastAsia="Times New Roman"/>
                <w:bCs/>
                <w:sz w:val="24"/>
                <w:szCs w:val="24"/>
                <w:lang w:eastAsia="en-US"/>
              </w:rPr>
              <w:t>„</w:t>
            </w:r>
            <w:r w:rsidRPr="00D64873">
              <w:rPr>
                <w:rFonts w:eastAsia="Times New Roman"/>
                <w:bCs/>
                <w:sz w:val="24"/>
                <w:szCs w:val="24"/>
                <w:lang w:val="en-US" w:eastAsia="en-US"/>
              </w:rPr>
              <w:t>C</w:t>
            </w:r>
            <w:r w:rsidRPr="00D64873">
              <w:rPr>
                <w:rFonts w:eastAsia="Times New Roman"/>
                <w:bCs/>
                <w:sz w:val="24"/>
                <w:szCs w:val="24"/>
                <w:lang w:eastAsia="en-US"/>
              </w:rPr>
              <w:t xml:space="preserve">“  </w:t>
            </w:r>
            <w:r w:rsidRPr="00D64873">
              <w:rPr>
                <w:rFonts w:eastAsia="Times New Roman"/>
                <w:sz w:val="24"/>
                <w:szCs w:val="24"/>
                <w:lang w:eastAsia="en-GB"/>
              </w:rPr>
              <w:t xml:space="preserve">е в диапазона </w:t>
            </w:r>
          </w:p>
          <w:p w14:paraId="3D5AAD01"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sz w:val="24"/>
                <w:szCs w:val="24"/>
                <w:lang w:eastAsia="en-GB"/>
              </w:rPr>
              <w:t xml:space="preserve">50 % ≥ </w:t>
            </w:r>
            <w:r w:rsidRPr="00D64873">
              <w:rPr>
                <w:rFonts w:eastAsia="Times New Roman"/>
                <w:sz w:val="24"/>
                <w:szCs w:val="24"/>
                <w:lang w:val="en-US" w:eastAsia="en-GB"/>
              </w:rPr>
              <w:t>C</w:t>
            </w:r>
            <w:r w:rsidRPr="00D64873">
              <w:rPr>
                <w:rFonts w:eastAsia="Times New Roman"/>
                <w:sz w:val="24"/>
                <w:szCs w:val="24"/>
                <w:lang w:eastAsia="en-GB"/>
              </w:rPr>
              <w:t xml:space="preserve"> &gt; 25 % </w:t>
            </w:r>
          </w:p>
        </w:tc>
        <w:tc>
          <w:tcPr>
            <w:tcW w:w="1609" w:type="dxa"/>
            <w:tcBorders>
              <w:left w:val="single" w:sz="4" w:space="0" w:color="auto"/>
              <w:right w:val="single" w:sz="4" w:space="0" w:color="auto"/>
            </w:tcBorders>
            <w:shd w:val="clear" w:color="auto" w:fill="FFFFFF"/>
            <w:vAlign w:val="center"/>
          </w:tcPr>
          <w:p w14:paraId="5AABD06F"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10</w:t>
            </w:r>
          </w:p>
        </w:tc>
        <w:tc>
          <w:tcPr>
            <w:tcW w:w="3513" w:type="dxa"/>
            <w:tcBorders>
              <w:left w:val="single" w:sz="4" w:space="0" w:color="auto"/>
            </w:tcBorders>
            <w:shd w:val="clear" w:color="auto" w:fill="FFFFFF"/>
            <w:vAlign w:val="center"/>
          </w:tcPr>
          <w:p w14:paraId="0C6820B2"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71E602AA" w14:textId="77777777" w:rsidTr="00E15F78">
        <w:trPr>
          <w:trHeight w:val="519"/>
          <w:jc w:val="center"/>
        </w:trPr>
        <w:tc>
          <w:tcPr>
            <w:tcW w:w="580" w:type="dxa"/>
            <w:gridSpan w:val="2"/>
            <w:tcBorders>
              <w:right w:val="single" w:sz="4" w:space="0" w:color="auto"/>
            </w:tcBorders>
            <w:shd w:val="clear" w:color="auto" w:fill="FFFFFF"/>
            <w:vAlign w:val="center"/>
          </w:tcPr>
          <w:p w14:paraId="513471E4"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left w:val="single" w:sz="4" w:space="0" w:color="auto"/>
              <w:right w:val="single" w:sz="4" w:space="0" w:color="auto"/>
            </w:tcBorders>
            <w:shd w:val="clear" w:color="auto" w:fill="FFFFFF"/>
          </w:tcPr>
          <w:p w14:paraId="64021FFA"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sz w:val="24"/>
                <w:szCs w:val="24"/>
                <w:lang w:eastAsia="en-GB"/>
              </w:rPr>
              <w:t>Резултатът „</w:t>
            </w:r>
            <w:r w:rsidRPr="00D64873">
              <w:rPr>
                <w:rFonts w:eastAsia="Times New Roman"/>
                <w:sz w:val="24"/>
                <w:szCs w:val="24"/>
                <w:lang w:val="en-US" w:eastAsia="en-GB"/>
              </w:rPr>
              <w:t>C</w:t>
            </w:r>
            <w:r w:rsidRPr="00D64873">
              <w:rPr>
                <w:rFonts w:eastAsia="Times New Roman"/>
                <w:sz w:val="24"/>
                <w:szCs w:val="24"/>
                <w:lang w:eastAsia="en-GB"/>
              </w:rPr>
              <w:t>“ е ≤25 %</w:t>
            </w:r>
          </w:p>
        </w:tc>
        <w:tc>
          <w:tcPr>
            <w:tcW w:w="1609" w:type="dxa"/>
            <w:tcBorders>
              <w:left w:val="single" w:sz="4" w:space="0" w:color="auto"/>
              <w:right w:val="single" w:sz="4" w:space="0" w:color="auto"/>
            </w:tcBorders>
            <w:shd w:val="clear" w:color="auto" w:fill="FFFFFF"/>
            <w:vAlign w:val="center"/>
          </w:tcPr>
          <w:p w14:paraId="4091A618"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5</w:t>
            </w:r>
          </w:p>
        </w:tc>
        <w:tc>
          <w:tcPr>
            <w:tcW w:w="3513" w:type="dxa"/>
            <w:tcBorders>
              <w:left w:val="single" w:sz="4" w:space="0" w:color="auto"/>
            </w:tcBorders>
            <w:shd w:val="clear" w:color="auto" w:fill="FFFFFF"/>
            <w:vAlign w:val="center"/>
          </w:tcPr>
          <w:p w14:paraId="2E9DAC41"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1F9B3CC3" w14:textId="77777777" w:rsidTr="00E15F78">
        <w:trPr>
          <w:trHeight w:val="519"/>
          <w:jc w:val="center"/>
        </w:trPr>
        <w:tc>
          <w:tcPr>
            <w:tcW w:w="580" w:type="dxa"/>
            <w:gridSpan w:val="2"/>
            <w:shd w:val="clear" w:color="auto" w:fill="D9D9D9"/>
            <w:vAlign w:val="center"/>
          </w:tcPr>
          <w:p w14:paraId="200137C9"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3</w:t>
            </w:r>
          </w:p>
        </w:tc>
        <w:tc>
          <w:tcPr>
            <w:tcW w:w="4994" w:type="dxa"/>
            <w:shd w:val="clear" w:color="auto" w:fill="D9D9D9"/>
            <w:vAlign w:val="center"/>
          </w:tcPr>
          <w:p w14:paraId="69C5CF97"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 xml:space="preserve">УСТОЙЧИВОСТ </w:t>
            </w:r>
          </w:p>
        </w:tc>
        <w:tc>
          <w:tcPr>
            <w:tcW w:w="1609" w:type="dxa"/>
            <w:shd w:val="clear" w:color="auto" w:fill="D9D9D9"/>
            <w:vAlign w:val="center"/>
          </w:tcPr>
          <w:p w14:paraId="64B9CF2F" w14:textId="77777777" w:rsidR="00D64873" w:rsidRPr="00D64873" w:rsidRDefault="00D64873" w:rsidP="00D64873">
            <w:pPr>
              <w:spacing w:before="60" w:after="60" w:line="300" w:lineRule="auto"/>
              <w:jc w:val="center"/>
              <w:rPr>
                <w:rFonts w:eastAsia="Times New Roman"/>
                <w:b/>
                <w:sz w:val="24"/>
                <w:szCs w:val="24"/>
                <w:lang w:eastAsia="en-US"/>
              </w:rPr>
            </w:pPr>
            <w:r w:rsidRPr="00D64873">
              <w:rPr>
                <w:rFonts w:eastAsia="Times New Roman"/>
                <w:b/>
                <w:sz w:val="24"/>
                <w:szCs w:val="24"/>
                <w:lang w:eastAsia="en-US"/>
              </w:rPr>
              <w:t>20</w:t>
            </w:r>
          </w:p>
        </w:tc>
        <w:tc>
          <w:tcPr>
            <w:tcW w:w="3513" w:type="dxa"/>
            <w:shd w:val="clear" w:color="auto" w:fill="D9D9D9"/>
            <w:vAlign w:val="center"/>
          </w:tcPr>
          <w:p w14:paraId="474E3D87" w14:textId="77777777" w:rsidR="00D64873" w:rsidRPr="00D64873" w:rsidRDefault="00D64873" w:rsidP="00D64873">
            <w:pPr>
              <w:tabs>
                <w:tab w:val="left" w:pos="-284"/>
              </w:tabs>
              <w:spacing w:after="120"/>
              <w:jc w:val="both"/>
              <w:rPr>
                <w:rFonts w:eastAsia="Times New Roman"/>
                <w:b/>
                <w:sz w:val="24"/>
                <w:szCs w:val="24"/>
                <w:lang w:eastAsia="en-US"/>
              </w:rPr>
            </w:pPr>
            <w:r w:rsidRPr="00D64873">
              <w:rPr>
                <w:rFonts w:eastAsia="Calibri Light"/>
                <w:b/>
                <w:i/>
                <w:sz w:val="24"/>
                <w:szCs w:val="24"/>
                <w:lang w:eastAsia="pl-PL"/>
              </w:rPr>
              <w:t xml:space="preserve">Формуляр за кандидатстване, секция „Допълнителна информация, </w:t>
            </w:r>
            <w:r w:rsidRPr="00D64873">
              <w:rPr>
                <w:rFonts w:eastAsia="Calibri Light"/>
                <w:b/>
                <w:i/>
                <w:sz w:val="24"/>
                <w:szCs w:val="24"/>
              </w:rPr>
              <w:t>необходима за оценка на проектното предложение,</w:t>
            </w:r>
            <w:r w:rsidRPr="00D64873">
              <w:rPr>
                <w:rFonts w:eastAsia="Calibri Light"/>
                <w:b/>
                <w:i/>
                <w:sz w:val="24"/>
                <w:szCs w:val="24"/>
                <w:lang w:eastAsia="pl-PL"/>
              </w:rPr>
              <w:t xml:space="preserve"> поле „Устойчивост“</w:t>
            </w:r>
          </w:p>
        </w:tc>
      </w:tr>
      <w:tr w:rsidR="00D64873" w:rsidRPr="00D64873" w14:paraId="16D9DD1A" w14:textId="77777777" w:rsidTr="00E15F78">
        <w:trPr>
          <w:trHeight w:val="519"/>
          <w:jc w:val="center"/>
        </w:trPr>
        <w:tc>
          <w:tcPr>
            <w:tcW w:w="580" w:type="dxa"/>
            <w:gridSpan w:val="2"/>
            <w:shd w:val="clear" w:color="auto" w:fill="FFFFFF"/>
            <w:vAlign w:val="center"/>
          </w:tcPr>
          <w:p w14:paraId="2176BAB7" w14:textId="77777777" w:rsidR="00D64873" w:rsidRPr="00D64873" w:rsidRDefault="00D64873" w:rsidP="00D64873">
            <w:pPr>
              <w:tabs>
                <w:tab w:val="left" w:pos="-284"/>
              </w:tabs>
              <w:rPr>
                <w:rFonts w:eastAsia="Times New Roman"/>
                <w:b/>
                <w:sz w:val="24"/>
                <w:szCs w:val="24"/>
                <w:lang w:eastAsia="en-US"/>
              </w:rPr>
            </w:pPr>
          </w:p>
        </w:tc>
        <w:tc>
          <w:tcPr>
            <w:tcW w:w="4994" w:type="dxa"/>
            <w:shd w:val="clear" w:color="auto" w:fill="FFFFFF"/>
            <w:vAlign w:val="center"/>
          </w:tcPr>
          <w:p w14:paraId="62E5C8F5" w14:textId="77777777" w:rsidR="00D64873" w:rsidRPr="00D64873" w:rsidRDefault="00D64873" w:rsidP="00D64873">
            <w:pPr>
              <w:tabs>
                <w:tab w:val="left" w:pos="-284"/>
              </w:tabs>
              <w:jc w:val="both"/>
              <w:rPr>
                <w:rFonts w:eastAsia="Calibri Light"/>
                <w:sz w:val="24"/>
                <w:szCs w:val="24"/>
              </w:rPr>
            </w:pPr>
            <w:r w:rsidRPr="00D64873">
              <w:rPr>
                <w:rFonts w:eastAsia="Calibri Light"/>
                <w:sz w:val="24"/>
                <w:szCs w:val="24"/>
              </w:rPr>
              <w:t>Описани са:</w:t>
            </w:r>
          </w:p>
          <w:p w14:paraId="245B4DFA" w14:textId="77777777" w:rsidR="00D64873" w:rsidRPr="00D64873" w:rsidRDefault="00D64873" w:rsidP="00D64873">
            <w:pPr>
              <w:numPr>
                <w:ilvl w:val="0"/>
                <w:numId w:val="30"/>
              </w:numPr>
              <w:tabs>
                <w:tab w:val="left" w:pos="-284"/>
              </w:tabs>
              <w:jc w:val="both"/>
              <w:rPr>
                <w:rFonts w:eastAsia="Calibri Light"/>
                <w:sz w:val="24"/>
                <w:szCs w:val="24"/>
                <w:lang w:eastAsia="pl-PL"/>
              </w:rPr>
            </w:pPr>
            <w:r w:rsidRPr="00D64873">
              <w:rPr>
                <w:rFonts w:eastAsia="Calibri Light"/>
                <w:b/>
                <w:bCs/>
                <w:sz w:val="24"/>
                <w:szCs w:val="24"/>
              </w:rPr>
              <w:t>начини</w:t>
            </w:r>
            <w:r w:rsidRPr="00D64873">
              <w:rPr>
                <w:rFonts w:eastAsia="Calibri Light"/>
                <w:sz w:val="24"/>
                <w:szCs w:val="24"/>
              </w:rPr>
              <w:t xml:space="preserve">, чрез които ще се </w:t>
            </w:r>
            <w:r w:rsidRPr="00D64873">
              <w:rPr>
                <w:rFonts w:eastAsia="Calibri Light"/>
                <w:sz w:val="24"/>
                <w:szCs w:val="24"/>
                <w:lang w:eastAsia="en-US"/>
              </w:rPr>
              <w:t>осигури</w:t>
            </w:r>
            <w:r w:rsidRPr="00D64873">
              <w:rPr>
                <w:rFonts w:eastAsia="Calibri Light"/>
                <w:sz w:val="24"/>
                <w:szCs w:val="24"/>
              </w:rPr>
              <w:t xml:space="preserve"> възможност ползите от проекта за целевите групи да продължат да съществуват и след края на финансирането по проекта</w:t>
            </w:r>
          </w:p>
          <w:p w14:paraId="5DCB23AB" w14:textId="77777777" w:rsidR="00D64873" w:rsidRPr="00D64873" w:rsidRDefault="00D64873" w:rsidP="00D64873">
            <w:pPr>
              <w:numPr>
                <w:ilvl w:val="0"/>
                <w:numId w:val="30"/>
              </w:numPr>
              <w:tabs>
                <w:tab w:val="left" w:pos="-284"/>
              </w:tabs>
              <w:jc w:val="both"/>
              <w:rPr>
                <w:rFonts w:eastAsia="Calibri Light"/>
                <w:sz w:val="24"/>
                <w:szCs w:val="24"/>
                <w:lang w:eastAsia="pl-PL"/>
              </w:rPr>
            </w:pPr>
            <w:r w:rsidRPr="00D64873">
              <w:rPr>
                <w:rFonts w:eastAsia="Calibri Light"/>
                <w:sz w:val="24"/>
                <w:szCs w:val="24"/>
              </w:rPr>
              <w:t xml:space="preserve">и са посочени </w:t>
            </w:r>
            <w:r w:rsidRPr="00D64873">
              <w:rPr>
                <w:rFonts w:eastAsia="Calibri Light"/>
                <w:b/>
                <w:bCs/>
                <w:sz w:val="24"/>
                <w:szCs w:val="24"/>
              </w:rPr>
              <w:t xml:space="preserve">повече от 2 </w:t>
            </w:r>
            <w:r w:rsidRPr="00D64873">
              <w:rPr>
                <w:rFonts w:eastAsia="Calibri Light"/>
                <w:b/>
                <w:bCs/>
                <w:sz w:val="24"/>
                <w:szCs w:val="24"/>
                <w:lang w:eastAsia="pl-PL"/>
              </w:rPr>
              <w:t>потенциални източника</w:t>
            </w:r>
            <w:r w:rsidRPr="00D64873">
              <w:rPr>
                <w:rFonts w:eastAsia="Calibri Light"/>
                <w:sz w:val="24"/>
                <w:szCs w:val="24"/>
                <w:lang w:eastAsia="pl-PL"/>
              </w:rPr>
              <w:t xml:space="preserve"> за финансиране след приключване на проекта и </w:t>
            </w:r>
            <w:r w:rsidRPr="00D64873">
              <w:rPr>
                <w:rFonts w:eastAsia="Calibri Light"/>
                <w:b/>
                <w:bCs/>
                <w:sz w:val="24"/>
                <w:szCs w:val="24"/>
                <w:lang w:eastAsia="pl-PL"/>
              </w:rPr>
              <w:t>те са реалистични и надеждни.</w:t>
            </w:r>
          </w:p>
        </w:tc>
        <w:tc>
          <w:tcPr>
            <w:tcW w:w="1609" w:type="dxa"/>
            <w:shd w:val="clear" w:color="auto" w:fill="FFFFFF"/>
            <w:vAlign w:val="center"/>
          </w:tcPr>
          <w:p w14:paraId="55244BA2" w14:textId="77777777" w:rsidR="00D64873" w:rsidRPr="00D64873" w:rsidRDefault="00D64873" w:rsidP="00D64873">
            <w:pPr>
              <w:jc w:val="center"/>
              <w:rPr>
                <w:rFonts w:eastAsia="Times New Roman"/>
                <w:sz w:val="24"/>
                <w:szCs w:val="24"/>
                <w:lang w:eastAsia="en-US"/>
              </w:rPr>
            </w:pPr>
            <w:r w:rsidRPr="00D64873">
              <w:rPr>
                <w:rFonts w:eastAsia="Times New Roman"/>
                <w:sz w:val="24"/>
                <w:szCs w:val="24"/>
                <w:lang w:eastAsia="en-US"/>
              </w:rPr>
              <w:t>20</w:t>
            </w:r>
          </w:p>
        </w:tc>
        <w:tc>
          <w:tcPr>
            <w:tcW w:w="3513" w:type="dxa"/>
            <w:shd w:val="clear" w:color="auto" w:fill="FFFFFF"/>
            <w:vAlign w:val="center"/>
          </w:tcPr>
          <w:p w14:paraId="6C7670FF" w14:textId="77777777" w:rsidR="00D64873" w:rsidRPr="00D64873" w:rsidRDefault="00D64873" w:rsidP="00D64873">
            <w:pPr>
              <w:jc w:val="center"/>
              <w:rPr>
                <w:rFonts w:eastAsia="Times New Roman"/>
                <w:b/>
                <w:sz w:val="24"/>
                <w:szCs w:val="24"/>
                <w:lang w:eastAsia="en-US"/>
              </w:rPr>
            </w:pPr>
          </w:p>
        </w:tc>
      </w:tr>
      <w:tr w:rsidR="00D64873" w:rsidRPr="00D64873" w14:paraId="2FAB6632" w14:textId="77777777" w:rsidTr="00D64873">
        <w:trPr>
          <w:trHeight w:val="519"/>
          <w:jc w:val="center"/>
        </w:trPr>
        <w:tc>
          <w:tcPr>
            <w:tcW w:w="580" w:type="dxa"/>
            <w:gridSpan w:val="2"/>
            <w:shd w:val="clear" w:color="auto" w:fill="FFFFFF"/>
            <w:vAlign w:val="center"/>
          </w:tcPr>
          <w:p w14:paraId="3F03E8AA" w14:textId="77777777" w:rsidR="00D64873" w:rsidRPr="00D64873" w:rsidRDefault="00D64873" w:rsidP="00D64873">
            <w:pPr>
              <w:tabs>
                <w:tab w:val="left" w:pos="-284"/>
              </w:tabs>
              <w:rPr>
                <w:rFonts w:eastAsia="Times New Roman"/>
                <w:b/>
                <w:sz w:val="24"/>
                <w:szCs w:val="24"/>
                <w:lang w:eastAsia="en-US"/>
              </w:rPr>
            </w:pPr>
          </w:p>
        </w:tc>
        <w:tc>
          <w:tcPr>
            <w:tcW w:w="4994" w:type="dxa"/>
            <w:shd w:val="clear" w:color="auto" w:fill="FFFFFF"/>
            <w:vAlign w:val="center"/>
          </w:tcPr>
          <w:p w14:paraId="1401A0C5" w14:textId="77777777" w:rsidR="00D64873" w:rsidRPr="00D64873" w:rsidRDefault="00D64873" w:rsidP="00D64873">
            <w:pPr>
              <w:tabs>
                <w:tab w:val="left" w:pos="-284"/>
              </w:tabs>
              <w:jc w:val="both"/>
              <w:rPr>
                <w:rFonts w:eastAsia="Calibri Light"/>
                <w:sz w:val="24"/>
                <w:szCs w:val="24"/>
              </w:rPr>
            </w:pPr>
            <w:r w:rsidRPr="00D64873">
              <w:rPr>
                <w:rFonts w:eastAsia="Calibri Light"/>
                <w:sz w:val="24"/>
                <w:szCs w:val="24"/>
              </w:rPr>
              <w:t>Описани са:</w:t>
            </w:r>
          </w:p>
          <w:p w14:paraId="1D816555" w14:textId="77777777" w:rsidR="00D64873" w:rsidRPr="00D64873" w:rsidRDefault="00D64873" w:rsidP="00D64873">
            <w:pPr>
              <w:numPr>
                <w:ilvl w:val="0"/>
                <w:numId w:val="30"/>
              </w:numPr>
              <w:tabs>
                <w:tab w:val="left" w:pos="-284"/>
              </w:tabs>
              <w:jc w:val="both"/>
              <w:rPr>
                <w:rFonts w:eastAsia="Times New Roman"/>
                <w:b/>
                <w:sz w:val="24"/>
                <w:szCs w:val="24"/>
                <w:lang w:eastAsia="en-US"/>
              </w:rPr>
            </w:pPr>
            <w:r w:rsidRPr="00D64873">
              <w:rPr>
                <w:rFonts w:eastAsia="Calibri Light"/>
                <w:b/>
                <w:bCs/>
                <w:sz w:val="24"/>
                <w:szCs w:val="24"/>
              </w:rPr>
              <w:t>начини</w:t>
            </w:r>
            <w:r w:rsidRPr="00D64873">
              <w:rPr>
                <w:rFonts w:eastAsia="Calibri Light"/>
                <w:sz w:val="24"/>
                <w:szCs w:val="24"/>
              </w:rPr>
              <w:t xml:space="preserve">, чрез които ще  се </w:t>
            </w:r>
            <w:r w:rsidRPr="00D64873">
              <w:rPr>
                <w:rFonts w:eastAsia="Calibri Light"/>
                <w:sz w:val="24"/>
                <w:szCs w:val="24"/>
                <w:lang w:eastAsia="en-US"/>
              </w:rPr>
              <w:t>осигури</w:t>
            </w:r>
            <w:r w:rsidRPr="00D64873">
              <w:rPr>
                <w:rFonts w:eastAsia="Calibri Light"/>
                <w:sz w:val="24"/>
                <w:szCs w:val="24"/>
              </w:rPr>
              <w:t xml:space="preserve"> възможност ползите от проекта за целевите групи да продължат да съществуват и след края на финансирането по проекта,</w:t>
            </w:r>
          </w:p>
          <w:p w14:paraId="08193776" w14:textId="77777777" w:rsidR="00D64873" w:rsidRPr="00D64873" w:rsidRDefault="00D64873" w:rsidP="00D64873">
            <w:pPr>
              <w:numPr>
                <w:ilvl w:val="0"/>
                <w:numId w:val="30"/>
              </w:numPr>
              <w:tabs>
                <w:tab w:val="left" w:pos="-284"/>
              </w:tabs>
              <w:jc w:val="both"/>
              <w:rPr>
                <w:rFonts w:eastAsia="Times New Roman"/>
                <w:b/>
                <w:sz w:val="24"/>
                <w:szCs w:val="24"/>
                <w:lang w:eastAsia="en-US"/>
              </w:rPr>
            </w:pPr>
            <w:r w:rsidRPr="00D64873">
              <w:rPr>
                <w:rFonts w:eastAsia="Calibri Light"/>
                <w:sz w:val="24"/>
                <w:szCs w:val="24"/>
              </w:rPr>
              <w:t xml:space="preserve"> и са посочени </w:t>
            </w:r>
            <w:r w:rsidRPr="00D64873">
              <w:rPr>
                <w:rFonts w:eastAsia="Calibri Light"/>
                <w:b/>
                <w:bCs/>
                <w:sz w:val="24"/>
                <w:szCs w:val="24"/>
              </w:rPr>
              <w:t xml:space="preserve">поне 2 </w:t>
            </w:r>
            <w:r w:rsidRPr="00D64873">
              <w:rPr>
                <w:rFonts w:eastAsia="Calibri Light"/>
                <w:b/>
                <w:bCs/>
                <w:sz w:val="24"/>
                <w:szCs w:val="24"/>
                <w:lang w:eastAsia="pl-PL"/>
              </w:rPr>
              <w:t>потенциални източника</w:t>
            </w:r>
            <w:r w:rsidRPr="00D64873">
              <w:rPr>
                <w:rFonts w:eastAsia="Calibri Light"/>
                <w:sz w:val="24"/>
                <w:szCs w:val="24"/>
                <w:lang w:eastAsia="pl-PL"/>
              </w:rPr>
              <w:t xml:space="preserve"> </w:t>
            </w:r>
            <w:r w:rsidRPr="00D64873">
              <w:rPr>
                <w:rFonts w:eastAsia="Calibri Light"/>
                <w:b/>
                <w:bCs/>
                <w:sz w:val="24"/>
                <w:szCs w:val="24"/>
                <w:lang w:eastAsia="pl-PL"/>
              </w:rPr>
              <w:t>за финансиране</w:t>
            </w:r>
            <w:r w:rsidRPr="00D64873">
              <w:rPr>
                <w:rFonts w:eastAsia="Calibri Light"/>
                <w:sz w:val="24"/>
                <w:szCs w:val="24"/>
                <w:lang w:eastAsia="pl-PL"/>
              </w:rPr>
              <w:t xml:space="preserve"> след приключване на проекта и </w:t>
            </w:r>
            <w:r w:rsidRPr="00D64873">
              <w:rPr>
                <w:rFonts w:eastAsia="Calibri Light"/>
                <w:b/>
                <w:bCs/>
                <w:sz w:val="24"/>
                <w:szCs w:val="24"/>
                <w:lang w:eastAsia="pl-PL"/>
              </w:rPr>
              <w:t>те са реалистични и надеждни.</w:t>
            </w:r>
          </w:p>
        </w:tc>
        <w:tc>
          <w:tcPr>
            <w:tcW w:w="1609" w:type="dxa"/>
            <w:shd w:val="clear" w:color="auto" w:fill="FFFFFF"/>
            <w:vAlign w:val="center"/>
          </w:tcPr>
          <w:p w14:paraId="4A716B94" w14:textId="77777777" w:rsidR="00D64873" w:rsidRPr="00D64873" w:rsidRDefault="00D64873" w:rsidP="00D64873">
            <w:pPr>
              <w:jc w:val="center"/>
              <w:rPr>
                <w:rFonts w:eastAsia="Times New Roman"/>
                <w:sz w:val="24"/>
                <w:szCs w:val="24"/>
                <w:lang w:eastAsia="en-US"/>
              </w:rPr>
            </w:pPr>
            <w:r w:rsidRPr="00D64873">
              <w:rPr>
                <w:rFonts w:eastAsia="Times New Roman"/>
                <w:sz w:val="24"/>
                <w:szCs w:val="24"/>
                <w:lang w:eastAsia="en-US"/>
              </w:rPr>
              <w:t>15</w:t>
            </w:r>
          </w:p>
        </w:tc>
        <w:tc>
          <w:tcPr>
            <w:tcW w:w="3513" w:type="dxa"/>
            <w:shd w:val="clear" w:color="auto" w:fill="FFFFFF"/>
            <w:vAlign w:val="center"/>
          </w:tcPr>
          <w:p w14:paraId="7C38F211" w14:textId="77777777" w:rsidR="00D64873" w:rsidRPr="00D64873" w:rsidRDefault="00D64873" w:rsidP="00D64873">
            <w:pPr>
              <w:jc w:val="center"/>
              <w:rPr>
                <w:rFonts w:eastAsia="Times New Roman"/>
                <w:b/>
                <w:sz w:val="24"/>
                <w:szCs w:val="24"/>
                <w:lang w:eastAsia="en-US"/>
              </w:rPr>
            </w:pPr>
          </w:p>
        </w:tc>
      </w:tr>
      <w:tr w:rsidR="00D64873" w:rsidRPr="00D64873" w14:paraId="0BE3AB48" w14:textId="77777777" w:rsidTr="00D64873">
        <w:trPr>
          <w:trHeight w:val="519"/>
          <w:jc w:val="center"/>
        </w:trPr>
        <w:tc>
          <w:tcPr>
            <w:tcW w:w="580" w:type="dxa"/>
            <w:gridSpan w:val="2"/>
            <w:shd w:val="clear" w:color="auto" w:fill="FFFFFF"/>
            <w:vAlign w:val="center"/>
          </w:tcPr>
          <w:p w14:paraId="5D7C54EB" w14:textId="77777777" w:rsidR="00D64873" w:rsidRPr="00D64873" w:rsidRDefault="00D64873" w:rsidP="00D64873">
            <w:pPr>
              <w:tabs>
                <w:tab w:val="left" w:pos="-284"/>
              </w:tabs>
              <w:rPr>
                <w:rFonts w:eastAsia="Times New Roman"/>
                <w:b/>
                <w:sz w:val="24"/>
                <w:szCs w:val="24"/>
                <w:lang w:eastAsia="en-US"/>
              </w:rPr>
            </w:pPr>
          </w:p>
        </w:tc>
        <w:tc>
          <w:tcPr>
            <w:tcW w:w="4994" w:type="dxa"/>
            <w:shd w:val="clear" w:color="auto" w:fill="FFFFFF"/>
            <w:vAlign w:val="center"/>
          </w:tcPr>
          <w:p w14:paraId="05D2A386" w14:textId="77777777" w:rsidR="00D64873" w:rsidRPr="00D64873" w:rsidRDefault="00D64873" w:rsidP="00D64873">
            <w:pPr>
              <w:tabs>
                <w:tab w:val="left" w:pos="-284"/>
              </w:tabs>
              <w:jc w:val="both"/>
              <w:rPr>
                <w:rFonts w:eastAsia="Times New Roman"/>
                <w:bCs/>
                <w:sz w:val="24"/>
                <w:szCs w:val="24"/>
                <w:lang w:eastAsia="en-US"/>
              </w:rPr>
            </w:pPr>
            <w:r w:rsidRPr="00D64873">
              <w:rPr>
                <w:rFonts w:eastAsia="Times New Roman"/>
                <w:bCs/>
                <w:sz w:val="24"/>
                <w:szCs w:val="24"/>
                <w:lang w:eastAsia="en-US"/>
              </w:rPr>
              <w:t>Описани са:</w:t>
            </w:r>
          </w:p>
          <w:p w14:paraId="7CD81196" w14:textId="77777777" w:rsidR="00D64873" w:rsidRPr="00D64873" w:rsidRDefault="00D64873" w:rsidP="00D64873">
            <w:pPr>
              <w:numPr>
                <w:ilvl w:val="0"/>
                <w:numId w:val="30"/>
              </w:numPr>
              <w:tabs>
                <w:tab w:val="left" w:pos="-284"/>
              </w:tabs>
              <w:jc w:val="both"/>
              <w:rPr>
                <w:rFonts w:eastAsia="Times New Roman"/>
                <w:bCs/>
                <w:sz w:val="24"/>
                <w:szCs w:val="24"/>
                <w:lang w:eastAsia="en-US"/>
              </w:rPr>
            </w:pPr>
            <w:r w:rsidRPr="00D64873">
              <w:rPr>
                <w:rFonts w:eastAsia="Times New Roman"/>
                <w:bCs/>
                <w:sz w:val="24"/>
                <w:szCs w:val="24"/>
                <w:lang w:eastAsia="en-US"/>
              </w:rPr>
              <w:t xml:space="preserve"> </w:t>
            </w:r>
            <w:r w:rsidRPr="00D64873">
              <w:rPr>
                <w:rFonts w:eastAsia="Times New Roman"/>
                <w:b/>
                <w:sz w:val="24"/>
                <w:szCs w:val="24"/>
                <w:lang w:eastAsia="en-US"/>
              </w:rPr>
              <w:t>начини</w:t>
            </w:r>
            <w:r w:rsidRPr="00D64873">
              <w:rPr>
                <w:rFonts w:eastAsia="Times New Roman"/>
                <w:bCs/>
                <w:sz w:val="24"/>
                <w:szCs w:val="24"/>
                <w:lang w:eastAsia="en-US"/>
              </w:rPr>
              <w:t xml:space="preserve">, чрез които ще се осигури възможност ползите от проекта за целевите групи да продължат да съществуват и след края на финансирането по проекта, </w:t>
            </w:r>
          </w:p>
          <w:p w14:paraId="08279365" w14:textId="77777777" w:rsidR="00D64873" w:rsidRPr="00D64873" w:rsidRDefault="00D64873" w:rsidP="00D64873">
            <w:pPr>
              <w:numPr>
                <w:ilvl w:val="0"/>
                <w:numId w:val="30"/>
              </w:numPr>
              <w:tabs>
                <w:tab w:val="left" w:pos="-284"/>
              </w:tabs>
              <w:jc w:val="both"/>
              <w:rPr>
                <w:rFonts w:eastAsia="Times New Roman"/>
                <w:bCs/>
                <w:sz w:val="24"/>
                <w:szCs w:val="24"/>
                <w:lang w:eastAsia="en-US"/>
              </w:rPr>
            </w:pPr>
            <w:r w:rsidRPr="00D64873">
              <w:rPr>
                <w:rFonts w:eastAsia="Times New Roman"/>
                <w:bCs/>
                <w:sz w:val="24"/>
                <w:szCs w:val="24"/>
                <w:lang w:eastAsia="en-US"/>
              </w:rPr>
              <w:t xml:space="preserve">и е посочен </w:t>
            </w:r>
            <w:r w:rsidRPr="00D64873">
              <w:rPr>
                <w:rFonts w:eastAsia="Times New Roman"/>
                <w:b/>
                <w:sz w:val="24"/>
                <w:szCs w:val="24"/>
                <w:lang w:eastAsia="en-US"/>
              </w:rPr>
              <w:t xml:space="preserve">потенциален източник за финансиране </w:t>
            </w:r>
            <w:r w:rsidRPr="00D64873">
              <w:rPr>
                <w:rFonts w:eastAsia="Times New Roman"/>
                <w:bCs/>
                <w:sz w:val="24"/>
                <w:szCs w:val="24"/>
                <w:lang w:eastAsia="en-US"/>
              </w:rPr>
              <w:t xml:space="preserve">след приключване на проекта, който </w:t>
            </w:r>
            <w:r w:rsidRPr="00D64873">
              <w:rPr>
                <w:rFonts w:eastAsia="Times New Roman"/>
                <w:b/>
                <w:sz w:val="24"/>
                <w:szCs w:val="24"/>
                <w:lang w:eastAsia="en-US"/>
              </w:rPr>
              <w:t>е реалистичен и надежден.</w:t>
            </w:r>
          </w:p>
        </w:tc>
        <w:tc>
          <w:tcPr>
            <w:tcW w:w="1609" w:type="dxa"/>
            <w:shd w:val="clear" w:color="auto" w:fill="FFFFFF"/>
            <w:vAlign w:val="center"/>
          </w:tcPr>
          <w:p w14:paraId="714E2C61" w14:textId="77777777" w:rsidR="00D64873" w:rsidRPr="00D64873" w:rsidRDefault="00D64873" w:rsidP="00D64873">
            <w:pPr>
              <w:jc w:val="center"/>
              <w:rPr>
                <w:rFonts w:eastAsia="Times New Roman"/>
                <w:sz w:val="24"/>
                <w:szCs w:val="24"/>
                <w:lang w:eastAsia="en-US"/>
              </w:rPr>
            </w:pPr>
            <w:r w:rsidRPr="00D64873">
              <w:rPr>
                <w:rFonts w:eastAsia="Times New Roman"/>
                <w:sz w:val="24"/>
                <w:szCs w:val="24"/>
                <w:lang w:eastAsia="en-US"/>
              </w:rPr>
              <w:t>10</w:t>
            </w:r>
          </w:p>
        </w:tc>
        <w:tc>
          <w:tcPr>
            <w:tcW w:w="3513" w:type="dxa"/>
            <w:shd w:val="clear" w:color="auto" w:fill="FFFFFF"/>
            <w:vAlign w:val="center"/>
          </w:tcPr>
          <w:p w14:paraId="5F098943" w14:textId="77777777" w:rsidR="00D64873" w:rsidRPr="00D64873" w:rsidRDefault="00D64873" w:rsidP="00D64873">
            <w:pPr>
              <w:jc w:val="center"/>
              <w:rPr>
                <w:rFonts w:eastAsia="Times New Roman"/>
                <w:b/>
                <w:sz w:val="24"/>
                <w:szCs w:val="24"/>
                <w:lang w:eastAsia="en-US"/>
              </w:rPr>
            </w:pPr>
          </w:p>
        </w:tc>
      </w:tr>
      <w:tr w:rsidR="00D64873" w:rsidRPr="00D64873" w14:paraId="3F892A07" w14:textId="77777777" w:rsidTr="00E15F78">
        <w:trPr>
          <w:trHeight w:val="519"/>
          <w:jc w:val="center"/>
        </w:trPr>
        <w:tc>
          <w:tcPr>
            <w:tcW w:w="580" w:type="dxa"/>
            <w:gridSpan w:val="2"/>
            <w:shd w:val="clear" w:color="auto" w:fill="FFFFFF"/>
            <w:vAlign w:val="center"/>
          </w:tcPr>
          <w:p w14:paraId="382E97C3" w14:textId="77777777" w:rsidR="00D64873" w:rsidRPr="00D64873" w:rsidRDefault="00D64873" w:rsidP="00D64873">
            <w:pPr>
              <w:tabs>
                <w:tab w:val="left" w:pos="-284"/>
              </w:tabs>
              <w:rPr>
                <w:rFonts w:eastAsia="Times New Roman"/>
                <w:b/>
                <w:sz w:val="24"/>
                <w:szCs w:val="24"/>
                <w:lang w:eastAsia="en-US"/>
              </w:rPr>
            </w:pPr>
          </w:p>
        </w:tc>
        <w:tc>
          <w:tcPr>
            <w:tcW w:w="4994" w:type="dxa"/>
            <w:shd w:val="clear" w:color="auto" w:fill="FFFFFF"/>
            <w:vAlign w:val="center"/>
          </w:tcPr>
          <w:p w14:paraId="6E80ECED" w14:textId="77777777" w:rsidR="00D64873" w:rsidRPr="00D64873" w:rsidRDefault="00D64873" w:rsidP="00D64873">
            <w:pPr>
              <w:tabs>
                <w:tab w:val="left" w:pos="-284"/>
              </w:tabs>
              <w:rPr>
                <w:rFonts w:eastAsia="Times New Roman"/>
                <w:bCs/>
                <w:sz w:val="24"/>
                <w:szCs w:val="24"/>
                <w:lang w:eastAsia="en-US"/>
              </w:rPr>
            </w:pPr>
            <w:r w:rsidRPr="00D64873">
              <w:rPr>
                <w:rFonts w:eastAsia="Times New Roman"/>
                <w:bCs/>
                <w:sz w:val="24"/>
                <w:szCs w:val="24"/>
                <w:lang w:eastAsia="en-US"/>
              </w:rPr>
              <w:t>Описани са:</w:t>
            </w:r>
          </w:p>
          <w:p w14:paraId="630E3F2D" w14:textId="77777777" w:rsidR="00D64873" w:rsidRPr="00D64873" w:rsidRDefault="00D64873" w:rsidP="00D64873">
            <w:pPr>
              <w:numPr>
                <w:ilvl w:val="0"/>
                <w:numId w:val="30"/>
              </w:numPr>
              <w:tabs>
                <w:tab w:val="left" w:pos="-284"/>
              </w:tabs>
              <w:jc w:val="both"/>
              <w:rPr>
                <w:rFonts w:eastAsia="Times New Roman"/>
                <w:b/>
                <w:sz w:val="24"/>
                <w:szCs w:val="24"/>
                <w:lang w:eastAsia="en-US"/>
              </w:rPr>
            </w:pPr>
            <w:r w:rsidRPr="00D64873">
              <w:rPr>
                <w:rFonts w:eastAsia="Times New Roman"/>
                <w:b/>
                <w:sz w:val="24"/>
                <w:szCs w:val="24"/>
                <w:lang w:eastAsia="en-US"/>
              </w:rPr>
              <w:t>начини</w:t>
            </w:r>
            <w:r w:rsidRPr="00D64873">
              <w:rPr>
                <w:rFonts w:eastAsia="Times New Roman"/>
                <w:bCs/>
                <w:sz w:val="24"/>
                <w:szCs w:val="24"/>
                <w:lang w:eastAsia="en-US"/>
              </w:rPr>
              <w:t>, чрез които ще  се осигури възможност ползите от проекта за целевите групи да продължат да съществуват и след края на финансирането по проекта,</w:t>
            </w:r>
          </w:p>
          <w:p w14:paraId="349A7D96" w14:textId="77777777" w:rsidR="00D64873" w:rsidRPr="00D64873" w:rsidRDefault="00D64873" w:rsidP="00D64873">
            <w:pPr>
              <w:numPr>
                <w:ilvl w:val="0"/>
                <w:numId w:val="30"/>
              </w:numPr>
              <w:tabs>
                <w:tab w:val="left" w:pos="-284"/>
              </w:tabs>
              <w:jc w:val="both"/>
              <w:rPr>
                <w:rFonts w:eastAsia="Times New Roman"/>
                <w:b/>
                <w:sz w:val="24"/>
                <w:szCs w:val="24"/>
                <w:lang w:eastAsia="en-US"/>
              </w:rPr>
            </w:pPr>
            <w:r w:rsidRPr="00D64873">
              <w:rPr>
                <w:rFonts w:eastAsia="Times New Roman"/>
                <w:bCs/>
                <w:sz w:val="24"/>
                <w:szCs w:val="24"/>
                <w:lang w:eastAsia="en-US"/>
              </w:rPr>
              <w:lastRenderedPageBreak/>
              <w:t xml:space="preserve">и е посочен </w:t>
            </w:r>
            <w:r w:rsidRPr="00D64873">
              <w:rPr>
                <w:rFonts w:eastAsia="Times New Roman"/>
                <w:b/>
                <w:sz w:val="24"/>
                <w:szCs w:val="24"/>
                <w:lang w:eastAsia="en-US"/>
              </w:rPr>
              <w:t>потенциален източник за финансиране</w:t>
            </w:r>
            <w:r w:rsidRPr="00D64873">
              <w:rPr>
                <w:rFonts w:eastAsia="Times New Roman"/>
                <w:bCs/>
                <w:sz w:val="24"/>
                <w:szCs w:val="24"/>
                <w:lang w:eastAsia="en-US"/>
              </w:rPr>
              <w:t xml:space="preserve"> след приключване на проекта, който </w:t>
            </w:r>
            <w:r w:rsidRPr="00D64873">
              <w:rPr>
                <w:rFonts w:eastAsia="Times New Roman"/>
                <w:b/>
                <w:sz w:val="24"/>
                <w:szCs w:val="24"/>
                <w:u w:val="single"/>
                <w:lang w:eastAsia="en-US"/>
              </w:rPr>
              <w:t>не е</w:t>
            </w:r>
            <w:r w:rsidRPr="00D64873">
              <w:rPr>
                <w:rFonts w:eastAsia="Times New Roman"/>
                <w:bCs/>
                <w:sz w:val="24"/>
                <w:szCs w:val="24"/>
                <w:lang w:eastAsia="en-US"/>
              </w:rPr>
              <w:t xml:space="preserve"> реалистичен и надежден.</w:t>
            </w:r>
          </w:p>
        </w:tc>
        <w:tc>
          <w:tcPr>
            <w:tcW w:w="1609" w:type="dxa"/>
            <w:shd w:val="clear" w:color="auto" w:fill="FFFFFF"/>
            <w:vAlign w:val="center"/>
          </w:tcPr>
          <w:p w14:paraId="25D0ADF9" w14:textId="77777777" w:rsidR="00D64873" w:rsidRPr="00D64873" w:rsidRDefault="00D64873" w:rsidP="00D64873">
            <w:pPr>
              <w:jc w:val="center"/>
              <w:rPr>
                <w:rFonts w:eastAsia="Times New Roman"/>
                <w:sz w:val="24"/>
                <w:szCs w:val="24"/>
                <w:lang w:eastAsia="en-US"/>
              </w:rPr>
            </w:pPr>
            <w:r w:rsidRPr="00D64873">
              <w:rPr>
                <w:rFonts w:eastAsia="Times New Roman"/>
                <w:sz w:val="24"/>
                <w:szCs w:val="24"/>
                <w:lang w:eastAsia="en-US"/>
              </w:rPr>
              <w:lastRenderedPageBreak/>
              <w:t>5</w:t>
            </w:r>
          </w:p>
        </w:tc>
        <w:tc>
          <w:tcPr>
            <w:tcW w:w="3513" w:type="dxa"/>
            <w:shd w:val="clear" w:color="auto" w:fill="FFFFFF"/>
            <w:vAlign w:val="center"/>
          </w:tcPr>
          <w:p w14:paraId="51AEF210" w14:textId="77777777" w:rsidR="00D64873" w:rsidRPr="00D64873" w:rsidRDefault="00D64873" w:rsidP="00D64873">
            <w:pPr>
              <w:jc w:val="center"/>
              <w:rPr>
                <w:rFonts w:eastAsia="Times New Roman"/>
                <w:b/>
                <w:sz w:val="24"/>
                <w:szCs w:val="24"/>
                <w:lang w:eastAsia="en-US"/>
              </w:rPr>
            </w:pPr>
          </w:p>
        </w:tc>
      </w:tr>
      <w:tr w:rsidR="00D64873" w:rsidRPr="00D64873" w14:paraId="0A725717" w14:textId="77777777" w:rsidTr="00E15F78">
        <w:trPr>
          <w:trHeight w:val="519"/>
          <w:jc w:val="center"/>
        </w:trPr>
        <w:tc>
          <w:tcPr>
            <w:tcW w:w="580" w:type="dxa"/>
            <w:gridSpan w:val="2"/>
            <w:shd w:val="clear" w:color="auto" w:fill="D9D9D9"/>
          </w:tcPr>
          <w:p w14:paraId="0C1E1CB2" w14:textId="77777777" w:rsidR="00D64873" w:rsidRPr="00D64873" w:rsidRDefault="00D64873" w:rsidP="00D64873">
            <w:pPr>
              <w:jc w:val="both"/>
              <w:rPr>
                <w:rFonts w:eastAsia="SimSun"/>
                <w:b/>
                <w:bCs/>
                <w:sz w:val="24"/>
                <w:szCs w:val="24"/>
                <w:lang w:eastAsia="zh-CN"/>
              </w:rPr>
            </w:pPr>
            <w:r w:rsidRPr="00D64873">
              <w:rPr>
                <w:rFonts w:eastAsia="SimSun"/>
                <w:b/>
                <w:bCs/>
                <w:sz w:val="24"/>
                <w:szCs w:val="24"/>
                <w:lang w:eastAsia="zh-CN"/>
              </w:rPr>
              <w:t>4</w:t>
            </w:r>
          </w:p>
        </w:tc>
        <w:tc>
          <w:tcPr>
            <w:tcW w:w="4994" w:type="dxa"/>
            <w:shd w:val="clear" w:color="auto" w:fill="D9D9D9"/>
          </w:tcPr>
          <w:p w14:paraId="7A3F9D72" w14:textId="77777777" w:rsidR="00D64873" w:rsidRPr="00D64873" w:rsidRDefault="00D64873" w:rsidP="00D64873">
            <w:pPr>
              <w:ind w:left="5"/>
              <w:contextualSpacing/>
              <w:jc w:val="both"/>
              <w:rPr>
                <w:rFonts w:eastAsia="Times New Roman"/>
                <w:i/>
                <w:sz w:val="24"/>
                <w:szCs w:val="24"/>
                <w:lang w:eastAsia="en-US"/>
              </w:rPr>
            </w:pPr>
            <w:r w:rsidRPr="00D64873">
              <w:rPr>
                <w:rFonts w:eastAsia="SimSun"/>
                <w:b/>
                <w:sz w:val="24"/>
                <w:szCs w:val="24"/>
                <w:lang w:eastAsia="zh-CN"/>
              </w:rPr>
              <w:t>РЕГИОНАЛНА ПРИОРИТИЗАЦИЯ</w:t>
            </w:r>
            <w:r w:rsidRPr="00D64873">
              <w:rPr>
                <w:rFonts w:eastAsia="SimSun"/>
                <w:b/>
                <w:sz w:val="24"/>
                <w:szCs w:val="24"/>
                <w:vertAlign w:val="superscript"/>
                <w:lang w:eastAsia="zh-CN"/>
              </w:rPr>
              <w:footnoteReference w:id="1"/>
            </w:r>
          </w:p>
        </w:tc>
        <w:tc>
          <w:tcPr>
            <w:tcW w:w="1609" w:type="dxa"/>
            <w:shd w:val="clear" w:color="auto" w:fill="D9D9D9"/>
          </w:tcPr>
          <w:p w14:paraId="758814DF" w14:textId="77777777" w:rsidR="00D64873" w:rsidRPr="00D64873" w:rsidRDefault="00D64873" w:rsidP="00D64873">
            <w:pPr>
              <w:spacing w:before="60" w:after="60" w:line="300" w:lineRule="auto"/>
              <w:jc w:val="center"/>
              <w:rPr>
                <w:rFonts w:eastAsia="Times New Roman"/>
                <w:b/>
                <w:sz w:val="24"/>
                <w:szCs w:val="24"/>
                <w:lang w:val="ru-RU" w:eastAsia="en-US"/>
              </w:rPr>
            </w:pPr>
            <w:r w:rsidRPr="00D64873">
              <w:rPr>
                <w:rFonts w:eastAsia="SimSun"/>
                <w:b/>
                <w:sz w:val="24"/>
                <w:szCs w:val="24"/>
                <w:lang w:eastAsia="zh-CN"/>
              </w:rPr>
              <w:t>20</w:t>
            </w:r>
          </w:p>
        </w:tc>
        <w:tc>
          <w:tcPr>
            <w:tcW w:w="3513" w:type="dxa"/>
            <w:shd w:val="clear" w:color="auto" w:fill="D9D9D9"/>
          </w:tcPr>
          <w:p w14:paraId="0095B5F6" w14:textId="77777777" w:rsidR="00D64873" w:rsidRPr="00D64873" w:rsidRDefault="00D64873" w:rsidP="00D64873">
            <w:pPr>
              <w:spacing w:before="60" w:after="60" w:line="300" w:lineRule="auto"/>
              <w:jc w:val="both"/>
              <w:rPr>
                <w:rFonts w:eastAsia="Times New Roman"/>
                <w:i/>
                <w:color w:val="000000"/>
                <w:sz w:val="22"/>
                <w:szCs w:val="22"/>
                <w:lang w:val="ru-RU" w:eastAsia="en-US"/>
              </w:rPr>
            </w:pPr>
            <w:r w:rsidRPr="00D64873">
              <w:rPr>
                <w:rFonts w:eastAsia="SimSun"/>
                <w:b/>
                <w:bCs/>
                <w:i/>
                <w:sz w:val="22"/>
                <w:szCs w:val="22"/>
                <w:lang w:eastAsia="zh-CN"/>
              </w:rPr>
              <w:t xml:space="preserve">Формуляр за кандидатстване, секция „Основни данни“, поле Местонахождение (Място на изпълнение на проекта),  секция „Бюджет“ </w:t>
            </w:r>
          </w:p>
        </w:tc>
      </w:tr>
      <w:tr w:rsidR="00D64873" w:rsidRPr="00D64873" w14:paraId="2BA1AC48" w14:textId="77777777" w:rsidTr="00E15F78">
        <w:trPr>
          <w:trHeight w:val="519"/>
          <w:jc w:val="center"/>
        </w:trPr>
        <w:tc>
          <w:tcPr>
            <w:tcW w:w="580" w:type="dxa"/>
            <w:gridSpan w:val="2"/>
            <w:shd w:val="clear" w:color="auto" w:fill="FFFFFF"/>
            <w:vAlign w:val="center"/>
          </w:tcPr>
          <w:p w14:paraId="5F83D416" w14:textId="77777777" w:rsidR="00D64873" w:rsidRPr="00D64873" w:rsidRDefault="00D64873" w:rsidP="00D64873">
            <w:pPr>
              <w:tabs>
                <w:tab w:val="left" w:pos="-284"/>
              </w:tabs>
              <w:spacing w:before="60" w:after="60" w:line="300" w:lineRule="auto"/>
              <w:rPr>
                <w:rFonts w:eastAsia="Times New Roman"/>
                <w:b/>
                <w:sz w:val="24"/>
                <w:szCs w:val="24"/>
                <w:lang w:val="ru-RU" w:eastAsia="en-US"/>
              </w:rPr>
            </w:pPr>
          </w:p>
        </w:tc>
        <w:tc>
          <w:tcPr>
            <w:tcW w:w="4994" w:type="dxa"/>
            <w:tcBorders>
              <w:top w:val="single" w:sz="4" w:space="0" w:color="7F7F7F"/>
              <w:bottom w:val="single" w:sz="4" w:space="0" w:color="7F7F7F"/>
            </w:tcBorders>
            <w:shd w:val="clear" w:color="auto" w:fill="auto"/>
          </w:tcPr>
          <w:p w14:paraId="5F6C4750"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Проектното предложение ще се изпълнява:</w:t>
            </w:r>
          </w:p>
          <w:p w14:paraId="57F8BF33"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 xml:space="preserve">- на територията на Северозападен район за планиране или Северен централен район за планиране или Североизточен район за планиране (за Компонент 1) </w:t>
            </w:r>
          </w:p>
          <w:p w14:paraId="7CCBDA05"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 xml:space="preserve">ИЛИ </w:t>
            </w:r>
          </w:p>
          <w:p w14:paraId="3377F17F" w14:textId="77777777" w:rsidR="00D64873" w:rsidRPr="00D64873" w:rsidRDefault="00D64873" w:rsidP="00D64873">
            <w:pPr>
              <w:jc w:val="both"/>
              <w:rPr>
                <w:rFonts w:eastAsia="Times New Roman"/>
                <w:sz w:val="24"/>
                <w:szCs w:val="24"/>
                <w:lang w:eastAsia="fr-FR"/>
              </w:rPr>
            </w:pPr>
            <w:r w:rsidRPr="00D64873">
              <w:rPr>
                <w:rFonts w:eastAsia="Times New Roman"/>
                <w:sz w:val="24"/>
                <w:szCs w:val="24"/>
                <w:lang w:eastAsia="fr-FR"/>
              </w:rPr>
              <w:t>- на територията на Югозападен район за планиране извън област София-град (за Компонент 2)</w:t>
            </w:r>
          </w:p>
        </w:tc>
        <w:tc>
          <w:tcPr>
            <w:tcW w:w="1609" w:type="dxa"/>
            <w:shd w:val="clear" w:color="auto" w:fill="FFFFFF"/>
            <w:vAlign w:val="center"/>
          </w:tcPr>
          <w:p w14:paraId="1B785C65" w14:textId="77777777" w:rsidR="00D64873" w:rsidRPr="00D64873" w:rsidRDefault="00D64873" w:rsidP="00D64873">
            <w:pPr>
              <w:spacing w:before="60" w:after="60" w:line="300" w:lineRule="auto"/>
              <w:jc w:val="center"/>
              <w:rPr>
                <w:rFonts w:eastAsia="Times New Roman"/>
                <w:sz w:val="24"/>
                <w:szCs w:val="24"/>
                <w:lang w:val="ru-RU" w:eastAsia="en-US"/>
              </w:rPr>
            </w:pPr>
            <w:r w:rsidRPr="00D64873">
              <w:rPr>
                <w:rFonts w:eastAsia="Times New Roman"/>
                <w:sz w:val="24"/>
                <w:szCs w:val="24"/>
                <w:lang w:val="ru-RU" w:eastAsia="en-US"/>
              </w:rPr>
              <w:t>20</w:t>
            </w:r>
          </w:p>
        </w:tc>
        <w:tc>
          <w:tcPr>
            <w:tcW w:w="3513" w:type="dxa"/>
            <w:shd w:val="clear" w:color="auto" w:fill="FFFFFF"/>
            <w:vAlign w:val="center"/>
          </w:tcPr>
          <w:p w14:paraId="737D5E90"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64BA312E" w14:textId="77777777" w:rsidTr="00E15F78">
        <w:trPr>
          <w:trHeight w:val="519"/>
          <w:jc w:val="center"/>
        </w:trPr>
        <w:tc>
          <w:tcPr>
            <w:tcW w:w="580" w:type="dxa"/>
            <w:gridSpan w:val="2"/>
            <w:shd w:val="clear" w:color="auto" w:fill="FFFFFF"/>
            <w:vAlign w:val="center"/>
          </w:tcPr>
          <w:p w14:paraId="745B0445"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7F7F7F"/>
              <w:bottom w:val="single" w:sz="4" w:space="0" w:color="7F7F7F"/>
            </w:tcBorders>
            <w:shd w:val="clear" w:color="auto" w:fill="auto"/>
          </w:tcPr>
          <w:p w14:paraId="62BFBB28"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Проектното предложение ще се изпълнява:</w:t>
            </w:r>
          </w:p>
          <w:p w14:paraId="707BE38A" w14:textId="77777777" w:rsidR="00D64873" w:rsidRPr="00D64873" w:rsidRDefault="00D64873" w:rsidP="00D64873">
            <w:pPr>
              <w:ind w:left="5"/>
              <w:contextualSpacing/>
              <w:jc w:val="both"/>
              <w:rPr>
                <w:rFonts w:eastAsia="SimSun"/>
                <w:sz w:val="24"/>
                <w:szCs w:val="24"/>
                <w:lang w:eastAsia="zh-CN"/>
              </w:rPr>
            </w:pPr>
            <w:r w:rsidRPr="00D64873">
              <w:rPr>
                <w:rFonts w:eastAsia="SimSun"/>
                <w:sz w:val="24"/>
                <w:szCs w:val="24"/>
                <w:lang w:eastAsia="zh-CN"/>
              </w:rPr>
              <w:t xml:space="preserve">- на територията на Югоизточен район за планиране или Южен централен район за планиране (за Компонент 1) </w:t>
            </w:r>
          </w:p>
          <w:p w14:paraId="5BD5288E" w14:textId="77777777" w:rsidR="00D64873" w:rsidRPr="00D64873" w:rsidRDefault="00D64873" w:rsidP="00D64873">
            <w:pPr>
              <w:ind w:left="5"/>
              <w:contextualSpacing/>
              <w:jc w:val="both"/>
              <w:rPr>
                <w:rFonts w:eastAsia="SimSun"/>
                <w:sz w:val="24"/>
                <w:szCs w:val="24"/>
                <w:lang w:eastAsia="zh-CN"/>
              </w:rPr>
            </w:pPr>
            <w:r w:rsidRPr="00D64873">
              <w:rPr>
                <w:rFonts w:eastAsia="SimSun"/>
                <w:sz w:val="24"/>
                <w:szCs w:val="24"/>
                <w:lang w:eastAsia="zh-CN"/>
              </w:rPr>
              <w:t xml:space="preserve">ИЛИ </w:t>
            </w:r>
          </w:p>
          <w:p w14:paraId="1B81C081" w14:textId="77777777" w:rsidR="00D64873" w:rsidRPr="00D64873" w:rsidRDefault="00D64873" w:rsidP="00D64873">
            <w:pPr>
              <w:ind w:left="5"/>
              <w:contextualSpacing/>
              <w:jc w:val="both"/>
              <w:rPr>
                <w:rFonts w:eastAsia="Times New Roman"/>
                <w:sz w:val="24"/>
                <w:szCs w:val="24"/>
                <w:lang w:eastAsia="fr-FR"/>
              </w:rPr>
            </w:pPr>
            <w:r w:rsidRPr="00D64873">
              <w:rPr>
                <w:rFonts w:eastAsia="Times New Roman"/>
                <w:sz w:val="24"/>
                <w:szCs w:val="24"/>
                <w:lang w:eastAsia="fr-FR"/>
              </w:rPr>
              <w:t>- на територията на Югозападен район за планиране в област София-град (за Компонент 2)</w:t>
            </w:r>
          </w:p>
        </w:tc>
        <w:tc>
          <w:tcPr>
            <w:tcW w:w="1609" w:type="dxa"/>
            <w:shd w:val="clear" w:color="auto" w:fill="FFFFFF"/>
            <w:vAlign w:val="center"/>
          </w:tcPr>
          <w:p w14:paraId="5BC2E470" w14:textId="77777777" w:rsidR="00D64873" w:rsidRPr="00D64873" w:rsidRDefault="00D64873" w:rsidP="00D64873">
            <w:pPr>
              <w:spacing w:before="60" w:after="60" w:line="300" w:lineRule="auto"/>
              <w:jc w:val="center"/>
              <w:rPr>
                <w:rFonts w:eastAsia="Times New Roman"/>
                <w:sz w:val="24"/>
                <w:szCs w:val="24"/>
                <w:lang w:val="ru-RU" w:eastAsia="en-US"/>
              </w:rPr>
            </w:pPr>
            <w:r w:rsidRPr="00D64873">
              <w:rPr>
                <w:rFonts w:eastAsia="Times New Roman"/>
                <w:sz w:val="24"/>
                <w:szCs w:val="24"/>
                <w:lang w:val="ru-RU" w:eastAsia="en-US"/>
              </w:rPr>
              <w:t>10</w:t>
            </w:r>
          </w:p>
        </w:tc>
        <w:tc>
          <w:tcPr>
            <w:tcW w:w="3513" w:type="dxa"/>
            <w:shd w:val="clear" w:color="auto" w:fill="FFFFFF"/>
            <w:vAlign w:val="center"/>
          </w:tcPr>
          <w:p w14:paraId="5EC272C7"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696FA5A3" w14:textId="77777777" w:rsidTr="00E15F78">
        <w:trPr>
          <w:trHeight w:val="76"/>
          <w:jc w:val="center"/>
        </w:trPr>
        <w:tc>
          <w:tcPr>
            <w:tcW w:w="58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FD9956" w14:textId="77777777" w:rsidR="00D64873" w:rsidRPr="00D64873" w:rsidRDefault="00D64873" w:rsidP="00D64873">
            <w:pPr>
              <w:tabs>
                <w:tab w:val="left" w:pos="-284"/>
              </w:tabs>
              <w:spacing w:before="60" w:after="60" w:line="300" w:lineRule="auto"/>
              <w:jc w:val="center"/>
              <w:rPr>
                <w:rFonts w:eastAsia="Times New Roman"/>
                <w:b/>
                <w:sz w:val="24"/>
                <w:szCs w:val="24"/>
                <w:lang w:eastAsia="en-US"/>
              </w:rPr>
            </w:pPr>
            <w:r w:rsidRPr="00D64873">
              <w:rPr>
                <w:rFonts w:eastAsia="Times New Roman"/>
                <w:b/>
                <w:sz w:val="24"/>
                <w:szCs w:val="24"/>
                <w:lang w:eastAsia="en-US"/>
              </w:rPr>
              <w:t>5.</w:t>
            </w:r>
          </w:p>
          <w:p w14:paraId="7CF05A18" w14:textId="77777777" w:rsidR="00D64873" w:rsidRPr="00D64873" w:rsidRDefault="00D64873" w:rsidP="00D64873">
            <w:pPr>
              <w:tabs>
                <w:tab w:val="left" w:pos="-284"/>
              </w:tabs>
              <w:spacing w:before="60" w:after="60" w:line="300" w:lineRule="auto"/>
              <w:jc w:val="center"/>
              <w:rPr>
                <w:rFonts w:eastAsia="Times New Roman"/>
                <w:b/>
                <w:sz w:val="24"/>
                <w:szCs w:val="24"/>
                <w:lang w:eastAsia="en-US"/>
              </w:rPr>
            </w:pPr>
          </w:p>
          <w:p w14:paraId="2BBD5377"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7F7F7F"/>
              <w:left w:val="single" w:sz="4" w:space="0" w:color="auto"/>
              <w:bottom w:val="single" w:sz="4" w:space="0" w:color="7F7F7F"/>
              <w:right w:val="single" w:sz="4" w:space="0" w:color="auto"/>
            </w:tcBorders>
            <w:shd w:val="clear" w:color="auto" w:fill="D9D9D9"/>
          </w:tcPr>
          <w:p w14:paraId="1937C2BE" w14:textId="77777777" w:rsidR="00D64873" w:rsidRPr="00D64873" w:rsidRDefault="00D64873" w:rsidP="00D64873">
            <w:pPr>
              <w:rPr>
                <w:rFonts w:eastAsia="SimSun"/>
                <w:b/>
                <w:bCs/>
                <w:sz w:val="24"/>
                <w:szCs w:val="24"/>
                <w:lang w:eastAsia="zh-CN"/>
              </w:rPr>
            </w:pPr>
            <w:r w:rsidRPr="00D64873">
              <w:rPr>
                <w:rFonts w:eastAsia="SimSun"/>
                <w:b/>
                <w:bCs/>
                <w:sz w:val="24"/>
                <w:szCs w:val="24"/>
                <w:lang w:eastAsia="zh-CN"/>
              </w:rPr>
              <w:t>БЮДЖЕТ</w:t>
            </w:r>
          </w:p>
        </w:tc>
        <w:tc>
          <w:tcPr>
            <w:tcW w:w="1609" w:type="dxa"/>
            <w:tcBorders>
              <w:top w:val="single" w:sz="4" w:space="0" w:color="auto"/>
              <w:left w:val="single" w:sz="4" w:space="0" w:color="auto"/>
              <w:bottom w:val="single" w:sz="4" w:space="0" w:color="auto"/>
              <w:right w:val="single" w:sz="4" w:space="0" w:color="auto"/>
            </w:tcBorders>
            <w:shd w:val="clear" w:color="auto" w:fill="D9D9D9"/>
            <w:vAlign w:val="center"/>
          </w:tcPr>
          <w:p w14:paraId="0B36A395" w14:textId="77777777" w:rsidR="00D64873" w:rsidRPr="00D64873" w:rsidRDefault="00D64873" w:rsidP="00D64873">
            <w:pPr>
              <w:spacing w:before="60" w:after="60" w:line="300" w:lineRule="auto"/>
              <w:jc w:val="center"/>
              <w:rPr>
                <w:rFonts w:eastAsia="Times New Roman"/>
                <w:b/>
                <w:bCs/>
                <w:sz w:val="24"/>
                <w:szCs w:val="24"/>
                <w:lang w:eastAsia="en-US"/>
              </w:rPr>
            </w:pPr>
            <w:r w:rsidRPr="00D64873">
              <w:rPr>
                <w:rFonts w:eastAsia="Times New Roman"/>
                <w:b/>
                <w:bCs/>
                <w:sz w:val="24"/>
                <w:szCs w:val="24"/>
                <w:lang w:eastAsia="en-US"/>
              </w:rPr>
              <w:t>10</w:t>
            </w:r>
          </w:p>
        </w:tc>
        <w:tc>
          <w:tcPr>
            <w:tcW w:w="3513" w:type="dxa"/>
            <w:tcBorders>
              <w:top w:val="single" w:sz="4" w:space="0" w:color="auto"/>
              <w:left w:val="single" w:sz="4" w:space="0" w:color="auto"/>
              <w:bottom w:val="single" w:sz="4" w:space="0" w:color="auto"/>
              <w:right w:val="single" w:sz="4" w:space="0" w:color="auto"/>
            </w:tcBorders>
            <w:shd w:val="clear" w:color="auto" w:fill="D9D9D9"/>
            <w:vAlign w:val="center"/>
          </w:tcPr>
          <w:p w14:paraId="4A2E3337" w14:textId="77777777" w:rsidR="00D64873" w:rsidRPr="00D64873" w:rsidRDefault="00D64873" w:rsidP="00D64873">
            <w:pPr>
              <w:spacing w:before="60" w:after="60" w:line="300" w:lineRule="auto"/>
              <w:rPr>
                <w:rFonts w:eastAsia="Times New Roman"/>
                <w:b/>
                <w:sz w:val="22"/>
                <w:szCs w:val="22"/>
                <w:lang w:eastAsia="en-US"/>
              </w:rPr>
            </w:pPr>
            <w:r w:rsidRPr="00D64873">
              <w:rPr>
                <w:rFonts w:eastAsia="SimSun"/>
                <w:b/>
                <w:bCs/>
                <w:i/>
                <w:sz w:val="22"/>
                <w:szCs w:val="22"/>
                <w:lang w:eastAsia="zh-CN"/>
              </w:rPr>
              <w:t xml:space="preserve">Формуляр за кандидатстване, Секция „Бюджет (в лева)“, Секция  „План за изпълнение / Дейности по проекта“, Секция „Индикатори“, </w:t>
            </w:r>
            <w:r w:rsidRPr="00D64873">
              <w:rPr>
                <w:rFonts w:eastAsia="Times New Roman"/>
                <w:b/>
                <w:i/>
                <w:iCs/>
                <w:sz w:val="22"/>
                <w:szCs w:val="22"/>
                <w:lang w:eastAsia="en-US"/>
              </w:rPr>
              <w:t>Секция  „Прикачени документи“ -</w:t>
            </w:r>
            <w:r w:rsidRPr="00D64873">
              <w:rPr>
                <w:rFonts w:eastAsia="SimSun"/>
                <w:b/>
                <w:bCs/>
                <w:i/>
                <w:sz w:val="22"/>
                <w:szCs w:val="22"/>
                <w:lang w:eastAsia="zh-CN"/>
              </w:rPr>
              <w:t>Помощна таблица</w:t>
            </w:r>
          </w:p>
        </w:tc>
      </w:tr>
      <w:tr w:rsidR="00D64873" w:rsidRPr="00D64873" w14:paraId="7369FDE7" w14:textId="77777777" w:rsidTr="00E15F78">
        <w:trPr>
          <w:trHeight w:val="519"/>
          <w:jc w:val="center"/>
        </w:trPr>
        <w:tc>
          <w:tcPr>
            <w:tcW w:w="5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324430"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7F7F7F"/>
              <w:bottom w:val="single" w:sz="4" w:space="0" w:color="7F7F7F"/>
            </w:tcBorders>
            <w:shd w:val="clear" w:color="auto" w:fill="auto"/>
          </w:tcPr>
          <w:p w14:paraId="526EEDCE"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Бюджетът не изисква корекции за намаление</w:t>
            </w:r>
            <w:r w:rsidRPr="00D64873">
              <w:rPr>
                <w:rFonts w:eastAsia="Times New Roman"/>
                <w:sz w:val="24"/>
              </w:rPr>
              <w:t xml:space="preserve"> </w:t>
            </w:r>
            <w:r w:rsidRPr="00D64873">
              <w:rPr>
                <w:rFonts w:eastAsia="SimSun"/>
                <w:sz w:val="24"/>
                <w:szCs w:val="24"/>
                <w:lang w:eastAsia="zh-CN"/>
              </w:rPr>
              <w:t>или технически корекции на планираните разходи</w:t>
            </w:r>
          </w:p>
        </w:tc>
        <w:tc>
          <w:tcPr>
            <w:tcW w:w="1609" w:type="dxa"/>
            <w:tcBorders>
              <w:top w:val="single" w:sz="4" w:space="0" w:color="7F7F7F"/>
              <w:bottom w:val="single" w:sz="4" w:space="0" w:color="7F7F7F"/>
            </w:tcBorders>
            <w:shd w:val="clear" w:color="auto" w:fill="auto"/>
          </w:tcPr>
          <w:p w14:paraId="04A5E828"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SimSun"/>
                <w:sz w:val="24"/>
                <w:szCs w:val="24"/>
                <w:lang w:eastAsia="zh-CN"/>
              </w:rPr>
              <w:t>10</w:t>
            </w:r>
          </w:p>
        </w:tc>
        <w:tc>
          <w:tcPr>
            <w:tcW w:w="3513" w:type="dxa"/>
            <w:tcBorders>
              <w:top w:val="single" w:sz="4" w:space="0" w:color="auto"/>
              <w:left w:val="single" w:sz="4" w:space="0" w:color="auto"/>
              <w:bottom w:val="single" w:sz="4" w:space="0" w:color="auto"/>
              <w:right w:val="single" w:sz="4" w:space="0" w:color="auto"/>
            </w:tcBorders>
            <w:shd w:val="clear" w:color="auto" w:fill="FFFFFF"/>
            <w:vAlign w:val="center"/>
          </w:tcPr>
          <w:p w14:paraId="6BC804B8" w14:textId="77777777" w:rsidR="00D64873" w:rsidRPr="00D64873" w:rsidRDefault="00D64873" w:rsidP="00D64873">
            <w:pPr>
              <w:spacing w:before="60" w:after="60" w:line="300" w:lineRule="auto"/>
              <w:rPr>
                <w:rFonts w:eastAsia="Times New Roman"/>
                <w:b/>
                <w:sz w:val="24"/>
                <w:szCs w:val="24"/>
                <w:lang w:eastAsia="en-US"/>
              </w:rPr>
            </w:pPr>
          </w:p>
        </w:tc>
      </w:tr>
      <w:tr w:rsidR="00D64873" w:rsidRPr="00D64873" w14:paraId="730A9019" w14:textId="77777777" w:rsidTr="00E15F78">
        <w:trPr>
          <w:trHeight w:val="519"/>
          <w:jc w:val="center"/>
        </w:trPr>
        <w:tc>
          <w:tcPr>
            <w:tcW w:w="5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3E78E2"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auto"/>
          </w:tcPr>
          <w:p w14:paraId="2BB05A95"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 xml:space="preserve">Бюджетът изисква корекция с намаление на планираните разходи до 3% вкл. </w:t>
            </w:r>
          </w:p>
        </w:tc>
        <w:tc>
          <w:tcPr>
            <w:tcW w:w="1609" w:type="dxa"/>
            <w:shd w:val="clear" w:color="auto" w:fill="auto"/>
          </w:tcPr>
          <w:p w14:paraId="278FCFDC"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SimSun"/>
                <w:sz w:val="24"/>
                <w:szCs w:val="24"/>
                <w:lang w:eastAsia="zh-CN"/>
              </w:rPr>
              <w:t>8</w:t>
            </w:r>
          </w:p>
        </w:tc>
        <w:tc>
          <w:tcPr>
            <w:tcW w:w="3513" w:type="dxa"/>
            <w:tcBorders>
              <w:top w:val="single" w:sz="4" w:space="0" w:color="auto"/>
              <w:left w:val="single" w:sz="4" w:space="0" w:color="auto"/>
              <w:bottom w:val="single" w:sz="4" w:space="0" w:color="auto"/>
              <w:right w:val="single" w:sz="4" w:space="0" w:color="auto"/>
            </w:tcBorders>
            <w:shd w:val="clear" w:color="auto" w:fill="FFFFFF"/>
            <w:vAlign w:val="center"/>
          </w:tcPr>
          <w:p w14:paraId="5325FA92" w14:textId="77777777" w:rsidR="00D64873" w:rsidRPr="00D64873" w:rsidRDefault="00D64873" w:rsidP="00D64873">
            <w:pPr>
              <w:spacing w:before="60" w:after="60" w:line="300" w:lineRule="auto"/>
              <w:rPr>
                <w:rFonts w:eastAsia="Times New Roman"/>
                <w:b/>
                <w:sz w:val="24"/>
                <w:szCs w:val="24"/>
                <w:lang w:eastAsia="en-US"/>
              </w:rPr>
            </w:pPr>
          </w:p>
        </w:tc>
      </w:tr>
      <w:tr w:rsidR="00D64873" w:rsidRPr="00D64873" w14:paraId="1A467440" w14:textId="77777777" w:rsidTr="00E15F78">
        <w:trPr>
          <w:trHeight w:val="519"/>
          <w:jc w:val="center"/>
        </w:trPr>
        <w:tc>
          <w:tcPr>
            <w:tcW w:w="5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46FFD9"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7F7F7F"/>
              <w:bottom w:val="single" w:sz="4" w:space="0" w:color="7F7F7F"/>
            </w:tcBorders>
            <w:shd w:val="clear" w:color="auto" w:fill="auto"/>
          </w:tcPr>
          <w:p w14:paraId="79D20FE7"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Бюджетът изисква корекция с намаление на планираните разходи над 3% до 6% вкл.</w:t>
            </w:r>
          </w:p>
        </w:tc>
        <w:tc>
          <w:tcPr>
            <w:tcW w:w="1609" w:type="dxa"/>
            <w:tcBorders>
              <w:top w:val="single" w:sz="4" w:space="0" w:color="7F7F7F"/>
              <w:bottom w:val="single" w:sz="4" w:space="0" w:color="7F7F7F"/>
            </w:tcBorders>
            <w:shd w:val="clear" w:color="auto" w:fill="auto"/>
          </w:tcPr>
          <w:p w14:paraId="0AB91CAA"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SimSun"/>
                <w:sz w:val="24"/>
                <w:szCs w:val="24"/>
                <w:lang w:eastAsia="zh-CN"/>
              </w:rPr>
              <w:t>6</w:t>
            </w:r>
          </w:p>
        </w:tc>
        <w:tc>
          <w:tcPr>
            <w:tcW w:w="3513" w:type="dxa"/>
            <w:tcBorders>
              <w:top w:val="single" w:sz="4" w:space="0" w:color="auto"/>
              <w:left w:val="single" w:sz="4" w:space="0" w:color="auto"/>
              <w:bottom w:val="single" w:sz="4" w:space="0" w:color="auto"/>
              <w:right w:val="single" w:sz="4" w:space="0" w:color="auto"/>
            </w:tcBorders>
            <w:shd w:val="clear" w:color="auto" w:fill="FFFFFF"/>
            <w:vAlign w:val="center"/>
          </w:tcPr>
          <w:p w14:paraId="7A8D5017" w14:textId="77777777" w:rsidR="00D64873" w:rsidRPr="00D64873" w:rsidRDefault="00D64873" w:rsidP="00D64873">
            <w:pPr>
              <w:spacing w:before="60" w:after="60" w:line="300" w:lineRule="auto"/>
              <w:rPr>
                <w:rFonts w:eastAsia="Times New Roman"/>
                <w:b/>
                <w:sz w:val="24"/>
                <w:szCs w:val="24"/>
                <w:lang w:eastAsia="en-US"/>
              </w:rPr>
            </w:pPr>
          </w:p>
        </w:tc>
      </w:tr>
      <w:tr w:rsidR="00D64873" w:rsidRPr="00D64873" w14:paraId="006CCC23" w14:textId="77777777" w:rsidTr="00E15F78">
        <w:trPr>
          <w:trHeight w:val="519"/>
          <w:jc w:val="center"/>
        </w:trPr>
        <w:tc>
          <w:tcPr>
            <w:tcW w:w="5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E67253"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auto"/>
          </w:tcPr>
          <w:p w14:paraId="72BCA108"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Бюджетът изисква корекция с намаление на планираните разходи над 6% до 10% вкл.</w:t>
            </w:r>
          </w:p>
        </w:tc>
        <w:tc>
          <w:tcPr>
            <w:tcW w:w="1609" w:type="dxa"/>
            <w:shd w:val="clear" w:color="auto" w:fill="auto"/>
          </w:tcPr>
          <w:p w14:paraId="497AA9AA"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SimSun"/>
                <w:sz w:val="24"/>
                <w:szCs w:val="24"/>
                <w:lang w:eastAsia="zh-CN"/>
              </w:rPr>
              <w:t>4</w:t>
            </w:r>
          </w:p>
        </w:tc>
        <w:tc>
          <w:tcPr>
            <w:tcW w:w="3513" w:type="dxa"/>
            <w:tcBorders>
              <w:top w:val="single" w:sz="4" w:space="0" w:color="auto"/>
              <w:left w:val="single" w:sz="4" w:space="0" w:color="auto"/>
              <w:bottom w:val="single" w:sz="4" w:space="0" w:color="auto"/>
              <w:right w:val="single" w:sz="4" w:space="0" w:color="auto"/>
            </w:tcBorders>
            <w:shd w:val="clear" w:color="auto" w:fill="FFFFFF"/>
            <w:vAlign w:val="center"/>
          </w:tcPr>
          <w:p w14:paraId="01CBBF0B" w14:textId="77777777" w:rsidR="00D64873" w:rsidRPr="00D64873" w:rsidRDefault="00D64873" w:rsidP="00D64873">
            <w:pPr>
              <w:spacing w:before="60" w:after="60" w:line="300" w:lineRule="auto"/>
              <w:rPr>
                <w:rFonts w:eastAsia="Times New Roman"/>
                <w:b/>
                <w:sz w:val="24"/>
                <w:szCs w:val="24"/>
                <w:lang w:eastAsia="en-US"/>
              </w:rPr>
            </w:pPr>
          </w:p>
        </w:tc>
      </w:tr>
      <w:tr w:rsidR="00D64873" w:rsidRPr="00D64873" w14:paraId="1AB9B874" w14:textId="77777777" w:rsidTr="00E15F78">
        <w:trPr>
          <w:trHeight w:val="519"/>
          <w:jc w:val="center"/>
        </w:trPr>
        <w:tc>
          <w:tcPr>
            <w:tcW w:w="580" w:type="dxa"/>
            <w:gridSpan w:val="2"/>
            <w:shd w:val="clear" w:color="auto" w:fill="FFFFFF"/>
            <w:vAlign w:val="center"/>
          </w:tcPr>
          <w:p w14:paraId="68E0049A"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7F7F7F"/>
              <w:bottom w:val="single" w:sz="4" w:space="0" w:color="7F7F7F"/>
            </w:tcBorders>
            <w:shd w:val="clear" w:color="auto" w:fill="auto"/>
          </w:tcPr>
          <w:p w14:paraId="751D6705" w14:textId="77777777" w:rsidR="00D64873" w:rsidRPr="00D64873" w:rsidRDefault="00D64873" w:rsidP="00D64873">
            <w:pPr>
              <w:jc w:val="both"/>
              <w:rPr>
                <w:rFonts w:eastAsia="Times New Roman"/>
                <w:snapToGrid w:val="0"/>
                <w:sz w:val="24"/>
                <w:szCs w:val="24"/>
                <w:lang w:val="ru-RU" w:eastAsia="fr-FR"/>
              </w:rPr>
            </w:pPr>
            <w:r w:rsidRPr="00D64873">
              <w:rPr>
                <w:rFonts w:eastAsia="SimSun"/>
                <w:sz w:val="24"/>
                <w:szCs w:val="24"/>
                <w:lang w:eastAsia="zh-CN"/>
              </w:rPr>
              <w:t>Бюджетът изисква корекция с намаление на планираните разходи повече от 10%.</w:t>
            </w:r>
          </w:p>
        </w:tc>
        <w:tc>
          <w:tcPr>
            <w:tcW w:w="1609" w:type="dxa"/>
            <w:tcBorders>
              <w:top w:val="single" w:sz="4" w:space="0" w:color="7F7F7F"/>
              <w:bottom w:val="single" w:sz="4" w:space="0" w:color="7F7F7F"/>
            </w:tcBorders>
            <w:shd w:val="clear" w:color="auto" w:fill="auto"/>
          </w:tcPr>
          <w:p w14:paraId="04062B2C"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SimSun"/>
                <w:sz w:val="24"/>
                <w:szCs w:val="24"/>
                <w:lang w:eastAsia="zh-CN"/>
              </w:rPr>
              <w:t>2</w:t>
            </w:r>
          </w:p>
        </w:tc>
        <w:tc>
          <w:tcPr>
            <w:tcW w:w="3513" w:type="dxa"/>
            <w:shd w:val="clear" w:color="auto" w:fill="FFFFFF"/>
            <w:vAlign w:val="center"/>
          </w:tcPr>
          <w:p w14:paraId="7BB2F04D" w14:textId="77777777" w:rsidR="00D64873" w:rsidRPr="00D64873" w:rsidRDefault="00D64873" w:rsidP="00D64873">
            <w:pPr>
              <w:spacing w:before="60" w:after="60" w:line="300" w:lineRule="auto"/>
              <w:rPr>
                <w:rFonts w:eastAsia="Times New Roman"/>
                <w:b/>
                <w:sz w:val="24"/>
                <w:szCs w:val="24"/>
                <w:lang w:eastAsia="en-US"/>
              </w:rPr>
            </w:pPr>
          </w:p>
        </w:tc>
      </w:tr>
      <w:tr w:rsidR="00D64873" w:rsidRPr="00D64873" w14:paraId="278A0EF3" w14:textId="77777777" w:rsidTr="00E15F78">
        <w:trPr>
          <w:trHeight w:val="519"/>
          <w:jc w:val="center"/>
        </w:trPr>
        <w:tc>
          <w:tcPr>
            <w:tcW w:w="5574" w:type="dxa"/>
            <w:gridSpan w:val="3"/>
            <w:shd w:val="clear" w:color="auto" w:fill="FFFFFF"/>
            <w:vAlign w:val="center"/>
          </w:tcPr>
          <w:p w14:paraId="61E604FE" w14:textId="77777777" w:rsidR="00D64873" w:rsidRPr="00D64873" w:rsidRDefault="00D64873" w:rsidP="00D64873">
            <w:pPr>
              <w:spacing w:after="120"/>
              <w:jc w:val="both"/>
              <w:rPr>
                <w:sz w:val="24"/>
                <w:szCs w:val="24"/>
                <w:lang w:eastAsia="en-US"/>
              </w:rPr>
            </w:pPr>
            <w:r w:rsidRPr="00D64873">
              <w:rPr>
                <w:b/>
                <w:sz w:val="24"/>
                <w:szCs w:val="24"/>
                <w:lang w:eastAsia="en-US"/>
              </w:rPr>
              <w:t xml:space="preserve"> МАКСИМАЛЕН</w:t>
            </w:r>
            <w:r w:rsidRPr="00D64873">
              <w:rPr>
                <w:b/>
                <w:spacing w:val="1"/>
                <w:sz w:val="24"/>
                <w:szCs w:val="24"/>
                <w:lang w:eastAsia="en-US"/>
              </w:rPr>
              <w:t xml:space="preserve"> </w:t>
            </w:r>
            <w:r w:rsidRPr="00D64873">
              <w:rPr>
                <w:b/>
                <w:sz w:val="24"/>
                <w:szCs w:val="24"/>
                <w:lang w:eastAsia="en-US"/>
              </w:rPr>
              <w:t>БРОЙ</w:t>
            </w:r>
            <w:r w:rsidRPr="00D64873">
              <w:rPr>
                <w:b/>
                <w:spacing w:val="-1"/>
                <w:sz w:val="24"/>
                <w:szCs w:val="24"/>
                <w:lang w:eastAsia="en-US"/>
              </w:rPr>
              <w:t xml:space="preserve"> </w:t>
            </w:r>
            <w:r w:rsidRPr="00D64873">
              <w:rPr>
                <w:b/>
                <w:sz w:val="24"/>
                <w:szCs w:val="24"/>
                <w:lang w:eastAsia="en-US"/>
              </w:rPr>
              <w:t>ТОЧКИ</w:t>
            </w:r>
          </w:p>
        </w:tc>
        <w:tc>
          <w:tcPr>
            <w:tcW w:w="1609" w:type="dxa"/>
            <w:shd w:val="clear" w:color="auto" w:fill="auto"/>
            <w:vAlign w:val="center"/>
          </w:tcPr>
          <w:p w14:paraId="505A6FB8" w14:textId="77777777" w:rsidR="00D64873" w:rsidRPr="00D64873" w:rsidRDefault="00D64873" w:rsidP="00D64873">
            <w:pPr>
              <w:spacing w:before="60" w:after="60" w:line="300" w:lineRule="auto"/>
              <w:jc w:val="center"/>
              <w:rPr>
                <w:b/>
                <w:sz w:val="24"/>
                <w:szCs w:val="24"/>
                <w:lang w:eastAsia="en-US"/>
              </w:rPr>
            </w:pPr>
            <w:r w:rsidRPr="00D64873">
              <w:rPr>
                <w:b/>
                <w:sz w:val="24"/>
                <w:szCs w:val="24"/>
                <w:lang w:eastAsia="en-US"/>
              </w:rPr>
              <w:t>100</w:t>
            </w:r>
          </w:p>
        </w:tc>
        <w:tc>
          <w:tcPr>
            <w:tcW w:w="3513" w:type="dxa"/>
            <w:shd w:val="clear" w:color="auto" w:fill="auto"/>
            <w:vAlign w:val="center"/>
          </w:tcPr>
          <w:p w14:paraId="387CD1D1"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4BD5697F" w14:textId="77777777" w:rsidTr="00E15F78">
        <w:trPr>
          <w:trHeight w:val="519"/>
          <w:jc w:val="center"/>
        </w:trPr>
        <w:tc>
          <w:tcPr>
            <w:tcW w:w="522" w:type="dxa"/>
            <w:shd w:val="clear" w:color="auto" w:fill="FFFFFF"/>
            <w:vAlign w:val="center"/>
          </w:tcPr>
          <w:p w14:paraId="766C59D0"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5052" w:type="dxa"/>
            <w:gridSpan w:val="2"/>
            <w:shd w:val="clear" w:color="auto" w:fill="FFFFFF"/>
            <w:vAlign w:val="center"/>
          </w:tcPr>
          <w:p w14:paraId="35BE8317"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1609" w:type="dxa"/>
            <w:shd w:val="clear" w:color="auto" w:fill="auto"/>
            <w:vAlign w:val="center"/>
          </w:tcPr>
          <w:p w14:paraId="68B7CD03"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3513" w:type="dxa"/>
            <w:shd w:val="clear" w:color="auto" w:fill="auto"/>
            <w:vAlign w:val="center"/>
          </w:tcPr>
          <w:p w14:paraId="6E40ED1D"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r>
      <w:tr w:rsidR="00D64873" w:rsidRPr="00D64873" w14:paraId="07A324A4" w14:textId="77777777" w:rsidTr="00E15F78">
        <w:trPr>
          <w:trHeight w:val="519"/>
          <w:jc w:val="center"/>
        </w:trPr>
        <w:tc>
          <w:tcPr>
            <w:tcW w:w="522" w:type="dxa"/>
            <w:shd w:val="clear" w:color="auto" w:fill="FFFFFF"/>
          </w:tcPr>
          <w:p w14:paraId="553CFFA2"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bCs/>
                <w:sz w:val="24"/>
                <w:szCs w:val="24"/>
                <w:lang w:eastAsia="en-GB"/>
              </w:rPr>
              <w:t>6.</w:t>
            </w:r>
          </w:p>
        </w:tc>
        <w:tc>
          <w:tcPr>
            <w:tcW w:w="5052" w:type="dxa"/>
            <w:gridSpan w:val="2"/>
            <w:shd w:val="clear" w:color="auto" w:fill="FFFFFF"/>
          </w:tcPr>
          <w:p w14:paraId="2027C32B"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bCs/>
                <w:sz w:val="24"/>
                <w:szCs w:val="24"/>
                <w:lang w:eastAsia="en-GB"/>
              </w:rPr>
              <w:t>Финална ТФО след проверка на бюджет (включена в оценителен лист 2)</w:t>
            </w:r>
          </w:p>
        </w:tc>
        <w:tc>
          <w:tcPr>
            <w:tcW w:w="1609" w:type="dxa"/>
            <w:shd w:val="clear" w:color="auto" w:fill="auto"/>
          </w:tcPr>
          <w:p w14:paraId="30770FE1"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GB"/>
              </w:rPr>
              <w:t>ДА/НЕ/НП</w:t>
            </w:r>
          </w:p>
        </w:tc>
        <w:tc>
          <w:tcPr>
            <w:tcW w:w="3513" w:type="dxa"/>
            <w:shd w:val="clear" w:color="auto" w:fill="auto"/>
          </w:tcPr>
          <w:p w14:paraId="62A8FA9C"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bCs/>
                <w:i/>
                <w:sz w:val="24"/>
                <w:szCs w:val="24"/>
                <w:lang w:eastAsia="en-GB"/>
              </w:rPr>
              <w:t>Формуляр за кандидатстване, Секция  „Бюджет (в лева)“</w:t>
            </w:r>
          </w:p>
        </w:tc>
      </w:tr>
      <w:tr w:rsidR="00D64873" w:rsidRPr="00D64873" w14:paraId="71DB7D33" w14:textId="77777777" w:rsidTr="00E15F78">
        <w:trPr>
          <w:trHeight w:val="519"/>
          <w:jc w:val="center"/>
        </w:trPr>
        <w:tc>
          <w:tcPr>
            <w:tcW w:w="522" w:type="dxa"/>
            <w:shd w:val="clear" w:color="auto" w:fill="FFFFFF"/>
          </w:tcPr>
          <w:p w14:paraId="18C1659F"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GB"/>
              </w:rPr>
              <w:t>1.</w:t>
            </w:r>
          </w:p>
        </w:tc>
        <w:tc>
          <w:tcPr>
            <w:tcW w:w="5052" w:type="dxa"/>
            <w:gridSpan w:val="2"/>
            <w:shd w:val="clear" w:color="auto" w:fill="FFFFFF"/>
          </w:tcPr>
          <w:p w14:paraId="4E644786" w14:textId="77777777" w:rsidR="00D64873" w:rsidRPr="00D64873" w:rsidRDefault="00D64873" w:rsidP="00D64873">
            <w:pPr>
              <w:autoSpaceDE w:val="0"/>
              <w:autoSpaceDN w:val="0"/>
              <w:adjustRightInd w:val="0"/>
              <w:jc w:val="both"/>
              <w:rPr>
                <w:rFonts w:eastAsia="Times New Roman"/>
                <w:sz w:val="24"/>
                <w:szCs w:val="24"/>
                <w:lang w:eastAsia="en-GB"/>
              </w:rPr>
            </w:pPr>
            <w:r w:rsidRPr="00D64873">
              <w:rPr>
                <w:rFonts w:eastAsia="Times New Roman"/>
                <w:sz w:val="24"/>
                <w:szCs w:val="24"/>
                <w:lang w:eastAsia="en-GB"/>
              </w:rPr>
              <w:t>Размерът на безвъзмездната финансова помощ след проверка на бюджета и корекция, когато е приложимо, е равен или по-висок от минималния размер на БФП съгласно Условията за кандидатстване.</w:t>
            </w:r>
          </w:p>
          <w:p w14:paraId="7818B372"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1609" w:type="dxa"/>
            <w:shd w:val="clear" w:color="auto" w:fill="auto"/>
          </w:tcPr>
          <w:p w14:paraId="66A91F76"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val="en-US" w:eastAsia="en-GB"/>
              </w:rPr>
              <w:t>ДА/НЕ</w:t>
            </w:r>
          </w:p>
        </w:tc>
        <w:tc>
          <w:tcPr>
            <w:tcW w:w="3513" w:type="dxa"/>
            <w:shd w:val="clear" w:color="auto" w:fill="auto"/>
          </w:tcPr>
          <w:p w14:paraId="0128E63C"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Оценява се чрез  „ДА“ или „НЕ“ .</w:t>
            </w:r>
          </w:p>
          <w:p w14:paraId="191542A6" w14:textId="77777777" w:rsidR="00D64873" w:rsidRPr="00D64873" w:rsidRDefault="00D64873" w:rsidP="00D64873">
            <w:pPr>
              <w:autoSpaceDE w:val="0"/>
              <w:autoSpaceDN w:val="0"/>
              <w:adjustRightInd w:val="0"/>
              <w:spacing w:before="120"/>
              <w:jc w:val="both"/>
              <w:rPr>
                <w:rFonts w:eastAsia="Times New Roman"/>
                <w:i/>
                <w:iCs/>
                <w:sz w:val="24"/>
                <w:szCs w:val="24"/>
                <w:lang w:eastAsia="en-GB"/>
              </w:rPr>
            </w:pPr>
            <w:r w:rsidRPr="00D64873">
              <w:rPr>
                <w:rFonts w:eastAsia="Times New Roman"/>
                <w:i/>
                <w:iCs/>
                <w:sz w:val="24"/>
                <w:szCs w:val="24"/>
                <w:lang w:eastAsia="en-GB"/>
              </w:rPr>
              <w:t>При отговор „ДА“ проектното предложение се класира в низходящ ред съгласно получения брой точки.</w:t>
            </w:r>
          </w:p>
          <w:p w14:paraId="5FAA8C48"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При отговор „НЕ“ проектното предложение се отхвърля и не участва в класирането, независимо от получения брой точки на етап ТФО.</w:t>
            </w:r>
          </w:p>
          <w:p w14:paraId="2CD4916B"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Cs/>
                <w:i/>
                <w:iCs/>
                <w:sz w:val="24"/>
                <w:szCs w:val="24"/>
                <w:lang w:eastAsia="en-GB"/>
              </w:rPr>
              <w:t>Въвежда се ръчно от оценителя с аргументация за дадения отговор.</w:t>
            </w:r>
          </w:p>
        </w:tc>
      </w:tr>
      <w:tr w:rsidR="00D64873" w:rsidRPr="00D64873" w14:paraId="08EA0800" w14:textId="77777777" w:rsidTr="00E15F78">
        <w:trPr>
          <w:trHeight w:val="519"/>
          <w:jc w:val="center"/>
        </w:trPr>
        <w:tc>
          <w:tcPr>
            <w:tcW w:w="522" w:type="dxa"/>
            <w:shd w:val="clear" w:color="auto" w:fill="FFFFFF"/>
          </w:tcPr>
          <w:p w14:paraId="0C5F0ABC" w14:textId="77777777" w:rsidR="00D64873" w:rsidRPr="00D64873" w:rsidRDefault="00D64873" w:rsidP="00D64873">
            <w:pPr>
              <w:tabs>
                <w:tab w:val="left" w:pos="-284"/>
              </w:tabs>
              <w:spacing w:before="60" w:after="60" w:line="300" w:lineRule="auto"/>
              <w:rPr>
                <w:rFonts w:eastAsia="Times New Roman"/>
                <w:b/>
                <w:sz w:val="24"/>
                <w:szCs w:val="24"/>
                <w:lang w:eastAsia="en-GB"/>
              </w:rPr>
            </w:pPr>
            <w:r w:rsidRPr="00D64873">
              <w:rPr>
                <w:rFonts w:eastAsia="Times New Roman"/>
                <w:bCs/>
                <w:sz w:val="24"/>
                <w:szCs w:val="24"/>
                <w:lang w:eastAsia="en-GB"/>
              </w:rPr>
              <w:t>2.</w:t>
            </w:r>
          </w:p>
        </w:tc>
        <w:tc>
          <w:tcPr>
            <w:tcW w:w="5052" w:type="dxa"/>
            <w:gridSpan w:val="2"/>
            <w:shd w:val="clear" w:color="auto" w:fill="FFFFFF"/>
          </w:tcPr>
          <w:p w14:paraId="352B95DB" w14:textId="77777777" w:rsidR="00D64873" w:rsidRPr="00D64873" w:rsidRDefault="00D64873" w:rsidP="00D64873">
            <w:pPr>
              <w:autoSpaceDE w:val="0"/>
              <w:autoSpaceDN w:val="0"/>
              <w:adjustRightInd w:val="0"/>
              <w:jc w:val="both"/>
              <w:rPr>
                <w:rFonts w:eastAsia="Times New Roman"/>
                <w:bCs/>
                <w:sz w:val="24"/>
                <w:szCs w:val="24"/>
                <w:lang w:eastAsia="en-GB"/>
              </w:rPr>
            </w:pPr>
            <w:r w:rsidRPr="00D64873">
              <w:rPr>
                <w:rFonts w:eastAsia="Times New Roman"/>
                <w:bCs/>
                <w:sz w:val="24"/>
                <w:szCs w:val="24"/>
                <w:lang w:eastAsia="en-GB"/>
              </w:rPr>
              <w:t>2. Общият размер на помощта  „</w:t>
            </w:r>
            <w:proofErr w:type="spellStart"/>
            <w:r w:rsidRPr="00D64873">
              <w:rPr>
                <w:rFonts w:eastAsia="Times New Roman"/>
                <w:bCs/>
                <w:sz w:val="24"/>
                <w:szCs w:val="24"/>
                <w:lang w:eastAsia="en-GB"/>
              </w:rPr>
              <w:t>de</w:t>
            </w:r>
            <w:proofErr w:type="spellEnd"/>
            <w:r w:rsidRPr="00D64873">
              <w:rPr>
                <w:rFonts w:eastAsia="Times New Roman"/>
                <w:bCs/>
                <w:sz w:val="24"/>
                <w:szCs w:val="24"/>
                <w:lang w:eastAsia="en-GB"/>
              </w:rPr>
              <w:t xml:space="preserve"> </w:t>
            </w:r>
            <w:proofErr w:type="spellStart"/>
            <w:r w:rsidRPr="00D64873">
              <w:rPr>
                <w:rFonts w:eastAsia="Times New Roman"/>
                <w:bCs/>
                <w:sz w:val="24"/>
                <w:szCs w:val="24"/>
                <w:lang w:eastAsia="en-GB"/>
              </w:rPr>
              <w:t>minimis</w:t>
            </w:r>
            <w:proofErr w:type="spellEnd"/>
            <w:r w:rsidRPr="00D64873">
              <w:rPr>
                <w:rFonts w:eastAsia="Times New Roman"/>
                <w:bCs/>
                <w:sz w:val="24"/>
                <w:szCs w:val="24"/>
                <w:lang w:eastAsia="en-GB"/>
              </w:rPr>
              <w:t>“, предоставяна по настоящата процедура на кандидат или партньор по проекта, заедно с други получени помощи за едно и също предприятие, не надхвърля сумата,  определена  в Регламент</w:t>
            </w:r>
            <w:r w:rsidRPr="00D64873">
              <w:rPr>
                <w:rFonts w:eastAsia="Times New Roman"/>
                <w:sz w:val="24"/>
              </w:rPr>
              <w:t xml:space="preserve"> </w:t>
            </w:r>
            <w:r w:rsidRPr="00D64873">
              <w:rPr>
                <w:rFonts w:eastAsia="Times New Roman"/>
                <w:bCs/>
                <w:sz w:val="24"/>
                <w:szCs w:val="24"/>
                <w:lang w:eastAsia="en-GB"/>
              </w:rPr>
              <w:t xml:space="preserve">(ЕС) 2023/2831  относно прилагането на членове 107 и 108 от Договора за функционирането на Европейския съюз към помощта </w:t>
            </w:r>
            <w:proofErr w:type="spellStart"/>
            <w:r w:rsidRPr="00D64873">
              <w:rPr>
                <w:rFonts w:eastAsia="Times New Roman"/>
                <w:bCs/>
                <w:sz w:val="24"/>
                <w:szCs w:val="24"/>
                <w:lang w:eastAsia="en-GB"/>
              </w:rPr>
              <w:t>de</w:t>
            </w:r>
            <w:proofErr w:type="spellEnd"/>
            <w:r w:rsidRPr="00D64873">
              <w:rPr>
                <w:rFonts w:eastAsia="Times New Roman"/>
                <w:bCs/>
                <w:sz w:val="24"/>
                <w:szCs w:val="24"/>
                <w:lang w:eastAsia="en-GB"/>
              </w:rPr>
              <w:t xml:space="preserve"> </w:t>
            </w:r>
            <w:proofErr w:type="spellStart"/>
            <w:r w:rsidRPr="00D64873">
              <w:rPr>
                <w:rFonts w:eastAsia="Times New Roman"/>
                <w:bCs/>
                <w:sz w:val="24"/>
                <w:szCs w:val="24"/>
                <w:lang w:eastAsia="en-GB"/>
              </w:rPr>
              <w:t>minimis</w:t>
            </w:r>
            <w:proofErr w:type="spellEnd"/>
            <w:r w:rsidRPr="00D64873">
              <w:rPr>
                <w:rFonts w:eastAsia="Times New Roman"/>
                <w:bCs/>
                <w:sz w:val="24"/>
                <w:szCs w:val="24"/>
                <w:lang w:eastAsia="en-GB"/>
              </w:rPr>
              <w:t xml:space="preserve">  за период от три години (три предходни години).</w:t>
            </w:r>
          </w:p>
          <w:p w14:paraId="6420B7F1" w14:textId="77777777" w:rsidR="00D64873" w:rsidRPr="00D64873" w:rsidRDefault="00D64873" w:rsidP="00D64873">
            <w:pPr>
              <w:autoSpaceDE w:val="0"/>
              <w:autoSpaceDN w:val="0"/>
              <w:adjustRightInd w:val="0"/>
              <w:jc w:val="both"/>
              <w:rPr>
                <w:rFonts w:eastAsia="Times New Roman"/>
                <w:sz w:val="24"/>
                <w:szCs w:val="24"/>
                <w:lang w:eastAsia="en-GB"/>
              </w:rPr>
            </w:pPr>
          </w:p>
        </w:tc>
        <w:tc>
          <w:tcPr>
            <w:tcW w:w="1609" w:type="dxa"/>
            <w:shd w:val="clear" w:color="auto" w:fill="auto"/>
          </w:tcPr>
          <w:p w14:paraId="563D7A08" w14:textId="77777777" w:rsidR="00D64873" w:rsidRPr="00D64873" w:rsidRDefault="00D64873" w:rsidP="00D64873">
            <w:pPr>
              <w:tabs>
                <w:tab w:val="left" w:pos="-284"/>
              </w:tabs>
              <w:spacing w:before="60" w:after="60" w:line="300" w:lineRule="auto"/>
              <w:rPr>
                <w:rFonts w:eastAsia="Times New Roman"/>
                <w:b/>
                <w:sz w:val="24"/>
                <w:szCs w:val="24"/>
                <w:lang w:val="en-US" w:eastAsia="en-GB"/>
              </w:rPr>
            </w:pPr>
            <w:r w:rsidRPr="00D64873">
              <w:rPr>
                <w:rFonts w:eastAsia="Times New Roman"/>
                <w:b/>
                <w:sz w:val="24"/>
                <w:szCs w:val="24"/>
                <w:lang w:eastAsia="en-GB"/>
              </w:rPr>
              <w:t>ДА/НЕ/НП</w:t>
            </w:r>
          </w:p>
        </w:tc>
        <w:tc>
          <w:tcPr>
            <w:tcW w:w="3513" w:type="dxa"/>
            <w:shd w:val="clear" w:color="auto" w:fill="auto"/>
          </w:tcPr>
          <w:p w14:paraId="0F7F6AD0"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Общият размер на помощта „</w:t>
            </w:r>
            <w:proofErr w:type="spellStart"/>
            <w:r w:rsidRPr="00D64873">
              <w:rPr>
                <w:rFonts w:eastAsia="Times New Roman"/>
                <w:bCs/>
                <w:i/>
                <w:iCs/>
                <w:sz w:val="24"/>
                <w:szCs w:val="24"/>
                <w:lang w:eastAsia="en-GB"/>
              </w:rPr>
              <w:t>de</w:t>
            </w:r>
            <w:proofErr w:type="spellEnd"/>
            <w:r w:rsidRPr="00D64873">
              <w:rPr>
                <w:rFonts w:eastAsia="Times New Roman"/>
                <w:bCs/>
                <w:i/>
                <w:iCs/>
                <w:sz w:val="24"/>
                <w:szCs w:val="24"/>
                <w:lang w:eastAsia="en-GB"/>
              </w:rPr>
              <w:t xml:space="preserve"> </w:t>
            </w:r>
            <w:proofErr w:type="spellStart"/>
            <w:r w:rsidRPr="00D64873">
              <w:rPr>
                <w:rFonts w:eastAsia="Times New Roman"/>
                <w:bCs/>
                <w:i/>
                <w:iCs/>
                <w:sz w:val="24"/>
                <w:szCs w:val="24"/>
                <w:lang w:eastAsia="en-GB"/>
              </w:rPr>
              <w:t>minimis</w:t>
            </w:r>
            <w:proofErr w:type="spellEnd"/>
            <w:r w:rsidRPr="00D64873">
              <w:rPr>
                <w:rFonts w:eastAsia="Times New Roman"/>
                <w:bCs/>
                <w:i/>
                <w:iCs/>
                <w:sz w:val="24"/>
                <w:szCs w:val="24"/>
                <w:lang w:eastAsia="en-GB"/>
              </w:rPr>
              <w:t xml:space="preserve">“, предоставяна по настоящата процедура,  заедно с други получени помощи за едно и също предприятие, не надхвърля сумата, определена в Регламент (ЕС) 2023/2831  относно прилагането на членове 107 и 108 от Договора за функционирането на Европейския съюз към помощта </w:t>
            </w:r>
            <w:proofErr w:type="spellStart"/>
            <w:r w:rsidRPr="00D64873">
              <w:rPr>
                <w:rFonts w:eastAsia="Times New Roman"/>
                <w:bCs/>
                <w:i/>
                <w:iCs/>
                <w:sz w:val="24"/>
                <w:szCs w:val="24"/>
                <w:lang w:eastAsia="en-GB"/>
              </w:rPr>
              <w:t>de</w:t>
            </w:r>
            <w:proofErr w:type="spellEnd"/>
            <w:r w:rsidRPr="00D64873">
              <w:rPr>
                <w:rFonts w:eastAsia="Times New Roman"/>
                <w:bCs/>
                <w:i/>
                <w:iCs/>
                <w:sz w:val="24"/>
                <w:szCs w:val="24"/>
                <w:lang w:eastAsia="en-GB"/>
              </w:rPr>
              <w:t xml:space="preserve"> </w:t>
            </w:r>
            <w:proofErr w:type="spellStart"/>
            <w:r w:rsidRPr="00D64873">
              <w:rPr>
                <w:rFonts w:eastAsia="Times New Roman"/>
                <w:bCs/>
                <w:i/>
                <w:iCs/>
                <w:sz w:val="24"/>
                <w:szCs w:val="24"/>
                <w:lang w:eastAsia="en-GB"/>
              </w:rPr>
              <w:t>minimis</w:t>
            </w:r>
            <w:proofErr w:type="spellEnd"/>
            <w:r w:rsidRPr="00D64873">
              <w:rPr>
                <w:rFonts w:eastAsia="Times New Roman"/>
                <w:bCs/>
                <w:i/>
                <w:iCs/>
                <w:sz w:val="24"/>
                <w:szCs w:val="24"/>
                <w:lang w:eastAsia="en-GB"/>
              </w:rPr>
              <w:t xml:space="preserve"> за период от три години (три предходни години).</w:t>
            </w:r>
          </w:p>
          <w:p w14:paraId="2631623D"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Проверява се за кандидат и/или партньор, когато е приложимо, за планираните в проектното предложение дейности.</w:t>
            </w:r>
          </w:p>
          <w:p w14:paraId="4F928C3C"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Оценява се чрез „ДА“, „НЕ“, "НЕ ПРИЛОЖИМО".</w:t>
            </w:r>
          </w:p>
          <w:p w14:paraId="441ABDFA"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 xml:space="preserve">При отговор „ДА“ проектното предложение се класира в низходящ ред </w:t>
            </w:r>
            <w:r w:rsidRPr="00D64873">
              <w:rPr>
                <w:rFonts w:eastAsia="Times New Roman"/>
                <w:bCs/>
                <w:i/>
                <w:iCs/>
                <w:sz w:val="24"/>
                <w:szCs w:val="24"/>
                <w:lang w:eastAsia="en-GB"/>
              </w:rPr>
              <w:lastRenderedPageBreak/>
              <w:t>съгласно получения брой точки.</w:t>
            </w:r>
          </w:p>
          <w:p w14:paraId="50F6F40A"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 xml:space="preserve">В случай, че исканата част от бюджета на БФП надхвърля допустимия размер на „минимална помощ“ за кандидата/партньора, оценителната комисия след комуникация коригира бюджета за кандидата/партньора, без да редуцира дейностите и индикаторите, а съответната институция, за която е приложим режим </w:t>
            </w:r>
            <w:proofErr w:type="spellStart"/>
            <w:r w:rsidRPr="00D64873">
              <w:rPr>
                <w:rFonts w:eastAsia="Times New Roman"/>
                <w:bCs/>
                <w:i/>
                <w:iCs/>
                <w:sz w:val="24"/>
                <w:szCs w:val="24"/>
                <w:lang w:eastAsia="en-GB"/>
              </w:rPr>
              <w:t>de</w:t>
            </w:r>
            <w:proofErr w:type="spellEnd"/>
            <w:r w:rsidRPr="00D64873">
              <w:rPr>
                <w:rFonts w:eastAsia="Times New Roman"/>
                <w:bCs/>
                <w:i/>
                <w:iCs/>
                <w:sz w:val="24"/>
                <w:szCs w:val="24"/>
                <w:lang w:eastAsia="en-GB"/>
              </w:rPr>
              <w:t xml:space="preserve"> </w:t>
            </w:r>
            <w:proofErr w:type="spellStart"/>
            <w:r w:rsidRPr="00D64873">
              <w:rPr>
                <w:rFonts w:eastAsia="Times New Roman"/>
                <w:bCs/>
                <w:i/>
                <w:iCs/>
                <w:sz w:val="24"/>
                <w:szCs w:val="24"/>
                <w:lang w:eastAsia="en-GB"/>
              </w:rPr>
              <w:t>minimis</w:t>
            </w:r>
            <w:proofErr w:type="spellEnd"/>
            <w:r w:rsidRPr="00D64873">
              <w:rPr>
                <w:rFonts w:eastAsia="Times New Roman"/>
                <w:bCs/>
                <w:i/>
                <w:iCs/>
                <w:sz w:val="24"/>
                <w:szCs w:val="24"/>
                <w:lang w:eastAsia="en-GB"/>
              </w:rPr>
              <w:t xml:space="preserve"> съгласно Условията за кандидатстване, поема ангажимент да ги изпълни, осигурявайки собствени средства в размер на разликата от исканата и редуцираната „минимална помощ“.</w:t>
            </w:r>
          </w:p>
          <w:p w14:paraId="2CFD03C4"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 xml:space="preserve">В случай че след комуникация съответната институция, за която е приложим режим </w:t>
            </w:r>
            <w:proofErr w:type="spellStart"/>
            <w:r w:rsidRPr="00D64873">
              <w:rPr>
                <w:rFonts w:eastAsia="Times New Roman"/>
                <w:bCs/>
                <w:i/>
                <w:iCs/>
                <w:sz w:val="24"/>
                <w:szCs w:val="24"/>
                <w:lang w:eastAsia="en-GB"/>
              </w:rPr>
              <w:t>de</w:t>
            </w:r>
            <w:proofErr w:type="spellEnd"/>
            <w:r w:rsidRPr="00D64873">
              <w:rPr>
                <w:rFonts w:eastAsia="Times New Roman"/>
                <w:bCs/>
                <w:i/>
                <w:iCs/>
                <w:sz w:val="24"/>
                <w:szCs w:val="24"/>
                <w:lang w:eastAsia="en-GB"/>
              </w:rPr>
              <w:t xml:space="preserve"> </w:t>
            </w:r>
            <w:proofErr w:type="spellStart"/>
            <w:r w:rsidRPr="00D64873">
              <w:rPr>
                <w:rFonts w:eastAsia="Times New Roman"/>
                <w:bCs/>
                <w:i/>
                <w:iCs/>
                <w:sz w:val="24"/>
                <w:szCs w:val="24"/>
                <w:lang w:eastAsia="en-GB"/>
              </w:rPr>
              <w:t>minimis</w:t>
            </w:r>
            <w:proofErr w:type="spellEnd"/>
            <w:r w:rsidRPr="00D64873">
              <w:rPr>
                <w:rFonts w:eastAsia="Times New Roman"/>
                <w:bCs/>
                <w:i/>
                <w:iCs/>
                <w:sz w:val="24"/>
                <w:szCs w:val="24"/>
                <w:lang w:eastAsia="en-GB"/>
              </w:rPr>
              <w:t xml:space="preserve"> съгласно Условията за кандидатстване, НЕ поеме ангажимент за осигуряване на собствени средства в размер на разликата от исканата и редуцираната „минимална помощ“, се дава отговор „НЕ“ и проектното предложение се отхвърля и не участва в класирането, независимо от получения брой точки на етап ТФО.</w:t>
            </w:r>
          </w:p>
          <w:p w14:paraId="018651C5"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 xml:space="preserve">Отговор „НП“ (Неприложимо) се дава за проектни предложения, за които кандидат/партньора/и не прилагат режим на минимална помощ. </w:t>
            </w:r>
          </w:p>
          <w:p w14:paraId="18FBA4B2"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Въвежда се ръчно от оценителя с аргументация за дадения отговор.</w:t>
            </w:r>
          </w:p>
        </w:tc>
      </w:tr>
    </w:tbl>
    <w:p w14:paraId="1541A3FC" w14:textId="77777777" w:rsidR="00D64873" w:rsidRPr="00D64873" w:rsidRDefault="00D64873" w:rsidP="00D64873">
      <w:pPr>
        <w:ind w:left="1080"/>
        <w:rPr>
          <w:rFonts w:eastAsia="Times New Roman"/>
          <w:sz w:val="24"/>
        </w:rPr>
      </w:pPr>
    </w:p>
    <w:p w14:paraId="123CAA51" w14:textId="77777777" w:rsidR="00D64873" w:rsidRPr="00D64873" w:rsidRDefault="00D64873" w:rsidP="00D64873">
      <w:pPr>
        <w:spacing w:after="120"/>
        <w:rPr>
          <w:rFonts w:eastAsia="Times New Roman"/>
          <w:b/>
          <w:sz w:val="28"/>
          <w:szCs w:val="28"/>
        </w:rPr>
      </w:pPr>
    </w:p>
    <w:sectPr w:rsidR="00D64873" w:rsidRPr="00D64873" w:rsidSect="00467507">
      <w:headerReference w:type="default" r:id="rId8"/>
      <w:footerReference w:type="even" r:id="rId9"/>
      <w:footerReference w:type="default" r:id="rId10"/>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EE508" w14:textId="77777777" w:rsidR="006E3ECD" w:rsidRDefault="006E3ECD" w:rsidP="000A1155">
      <w:pPr>
        <w:pStyle w:val="Default"/>
      </w:pPr>
      <w:r>
        <w:separator/>
      </w:r>
    </w:p>
  </w:endnote>
  <w:endnote w:type="continuationSeparator" w:id="0">
    <w:p w14:paraId="15CE3290" w14:textId="77777777" w:rsidR="006E3ECD" w:rsidRDefault="006E3ECD"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HG Mincho Light J">
    <w:altName w:val="Times New Roman"/>
    <w:charset w:val="00"/>
    <w:family w:val="auto"/>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TimesNewRoman">
    <w:altName w:val="Times New Roman"/>
    <w:panose1 w:val="00000000000000000000"/>
    <w:charset w:val="00"/>
    <w:family w:val="roman"/>
    <w:notTrueType/>
    <w:pitch w:val="default"/>
  </w:font>
  <w:font w:name="TimesNewRoman,Italic">
    <w:altName w:val="Calibri"/>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AF61A" w14:textId="77777777" w:rsidR="006E3ECD" w:rsidRDefault="006E3ECD" w:rsidP="000A1155">
      <w:pPr>
        <w:pStyle w:val="Default"/>
      </w:pPr>
      <w:r>
        <w:separator/>
      </w:r>
    </w:p>
  </w:footnote>
  <w:footnote w:type="continuationSeparator" w:id="0">
    <w:p w14:paraId="405ABB5D" w14:textId="77777777" w:rsidR="006E3ECD" w:rsidRDefault="006E3ECD" w:rsidP="000A1155">
      <w:pPr>
        <w:pStyle w:val="Default"/>
      </w:pPr>
      <w:r>
        <w:continuationSeparator/>
      </w:r>
    </w:p>
  </w:footnote>
  <w:footnote w:id="1">
    <w:p w14:paraId="15D02400" w14:textId="77777777" w:rsidR="00D64873" w:rsidRPr="00D86137" w:rsidRDefault="00D64873" w:rsidP="00D64873">
      <w:pPr>
        <w:pStyle w:val="FootnoteText"/>
        <w:jc w:val="both"/>
        <w:rPr>
          <w:sz w:val="18"/>
          <w:szCs w:val="18"/>
        </w:rPr>
      </w:pPr>
      <w:r>
        <w:rPr>
          <w:rStyle w:val="FootnoteReference"/>
        </w:rPr>
        <w:footnoteRef/>
      </w:r>
      <w:r>
        <w:t xml:space="preserve"> </w:t>
      </w:r>
      <w:r w:rsidRPr="00D86137">
        <w:rPr>
          <w:rFonts w:eastAsia="SimSun"/>
          <w:sz w:val="18"/>
          <w:szCs w:val="18"/>
          <w:lang w:eastAsia="zh-CN"/>
        </w:rPr>
        <w:t>в съответствие с предвиденото в Споразумението за партньорство прилагане на териториален подход за целенасочена подкрепа към тези райони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42E9"/>
    <w:multiLevelType w:val="hybridMultilevel"/>
    <w:tmpl w:val="10D631F4"/>
    <w:lvl w:ilvl="0" w:tplc="2E167D8E">
      <w:start w:val="3"/>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318698F"/>
    <w:multiLevelType w:val="hybridMultilevel"/>
    <w:tmpl w:val="0B227408"/>
    <w:lvl w:ilvl="0" w:tplc="22823BDE">
      <w:start w:val="3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8B93FF9"/>
    <w:multiLevelType w:val="hybridMultilevel"/>
    <w:tmpl w:val="ED880732"/>
    <w:lvl w:ilvl="0" w:tplc="DDFC97C0">
      <w:start w:val="1"/>
      <w:numFmt w:val="bullet"/>
      <w:lvlText w:val="•"/>
      <w:lvlJc w:val="left"/>
      <w:pPr>
        <w:ind w:left="1857" w:hanging="360"/>
      </w:pPr>
      <w:rPr>
        <w:rFonts w:hint="default"/>
      </w:rPr>
    </w:lvl>
    <w:lvl w:ilvl="1" w:tplc="08090003" w:tentative="1">
      <w:start w:val="1"/>
      <w:numFmt w:val="bullet"/>
      <w:lvlText w:val="o"/>
      <w:lvlJc w:val="left"/>
      <w:pPr>
        <w:ind w:left="2577" w:hanging="360"/>
      </w:pPr>
      <w:rPr>
        <w:rFonts w:ascii="Courier New" w:hAnsi="Courier New" w:cs="Courier New" w:hint="default"/>
      </w:rPr>
    </w:lvl>
    <w:lvl w:ilvl="2" w:tplc="08090005" w:tentative="1">
      <w:start w:val="1"/>
      <w:numFmt w:val="bullet"/>
      <w:lvlText w:val=""/>
      <w:lvlJc w:val="left"/>
      <w:pPr>
        <w:ind w:left="3297" w:hanging="360"/>
      </w:pPr>
      <w:rPr>
        <w:rFonts w:ascii="Wingdings" w:hAnsi="Wingdings" w:hint="default"/>
      </w:rPr>
    </w:lvl>
    <w:lvl w:ilvl="3" w:tplc="08090001" w:tentative="1">
      <w:start w:val="1"/>
      <w:numFmt w:val="bullet"/>
      <w:lvlText w:val=""/>
      <w:lvlJc w:val="left"/>
      <w:pPr>
        <w:ind w:left="4017" w:hanging="360"/>
      </w:pPr>
      <w:rPr>
        <w:rFonts w:ascii="Symbol" w:hAnsi="Symbol" w:hint="default"/>
      </w:rPr>
    </w:lvl>
    <w:lvl w:ilvl="4" w:tplc="08090003" w:tentative="1">
      <w:start w:val="1"/>
      <w:numFmt w:val="bullet"/>
      <w:lvlText w:val="o"/>
      <w:lvlJc w:val="left"/>
      <w:pPr>
        <w:ind w:left="4737" w:hanging="360"/>
      </w:pPr>
      <w:rPr>
        <w:rFonts w:ascii="Courier New" w:hAnsi="Courier New" w:cs="Courier New" w:hint="default"/>
      </w:rPr>
    </w:lvl>
    <w:lvl w:ilvl="5" w:tplc="08090005" w:tentative="1">
      <w:start w:val="1"/>
      <w:numFmt w:val="bullet"/>
      <w:lvlText w:val=""/>
      <w:lvlJc w:val="left"/>
      <w:pPr>
        <w:ind w:left="5457" w:hanging="360"/>
      </w:pPr>
      <w:rPr>
        <w:rFonts w:ascii="Wingdings" w:hAnsi="Wingdings" w:hint="default"/>
      </w:rPr>
    </w:lvl>
    <w:lvl w:ilvl="6" w:tplc="08090001" w:tentative="1">
      <w:start w:val="1"/>
      <w:numFmt w:val="bullet"/>
      <w:lvlText w:val=""/>
      <w:lvlJc w:val="left"/>
      <w:pPr>
        <w:ind w:left="6177" w:hanging="360"/>
      </w:pPr>
      <w:rPr>
        <w:rFonts w:ascii="Symbol" w:hAnsi="Symbol" w:hint="default"/>
      </w:rPr>
    </w:lvl>
    <w:lvl w:ilvl="7" w:tplc="08090003" w:tentative="1">
      <w:start w:val="1"/>
      <w:numFmt w:val="bullet"/>
      <w:lvlText w:val="o"/>
      <w:lvlJc w:val="left"/>
      <w:pPr>
        <w:ind w:left="6897" w:hanging="360"/>
      </w:pPr>
      <w:rPr>
        <w:rFonts w:ascii="Courier New" w:hAnsi="Courier New" w:cs="Courier New" w:hint="default"/>
      </w:rPr>
    </w:lvl>
    <w:lvl w:ilvl="8" w:tplc="08090005" w:tentative="1">
      <w:start w:val="1"/>
      <w:numFmt w:val="bullet"/>
      <w:lvlText w:val=""/>
      <w:lvlJc w:val="left"/>
      <w:pPr>
        <w:ind w:left="7617" w:hanging="360"/>
      </w:pPr>
      <w:rPr>
        <w:rFonts w:ascii="Wingdings" w:hAnsi="Wingdings" w:hint="default"/>
      </w:rPr>
    </w:lvl>
  </w:abstractNum>
  <w:abstractNum w:abstractNumId="3" w15:restartNumberingAfterBreak="0">
    <w:nsid w:val="0B9C216A"/>
    <w:multiLevelType w:val="hybridMultilevel"/>
    <w:tmpl w:val="AAA64A94"/>
    <w:lvl w:ilvl="0" w:tplc="3214A440">
      <w:start w:val="34"/>
      <w:numFmt w:val="bullet"/>
      <w:suff w:val="space"/>
      <w:lvlText w:val="-"/>
      <w:lvlJc w:val="left"/>
      <w:pPr>
        <w:ind w:left="0" w:hanging="360"/>
      </w:pPr>
      <w:rPr>
        <w:rFonts w:ascii="Times New Roman" w:eastAsia="Times New Roman" w:hAnsi="Times New Roman" w:cs="Times New Roman" w:hint="default"/>
      </w:rPr>
    </w:lvl>
    <w:lvl w:ilvl="1" w:tplc="04020003" w:tentative="1">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4" w15:restartNumberingAfterBreak="0">
    <w:nsid w:val="0EAF7402"/>
    <w:multiLevelType w:val="hybridMultilevel"/>
    <w:tmpl w:val="46FC89A8"/>
    <w:lvl w:ilvl="0" w:tplc="A3BC0D9E">
      <w:numFmt w:val="bullet"/>
      <w:lvlText w:val="-"/>
      <w:lvlJc w:val="left"/>
      <w:pPr>
        <w:ind w:left="822" w:hanging="360"/>
      </w:pPr>
      <w:rPr>
        <w:rFonts w:ascii="Times New Roman" w:eastAsia="Calibri" w:hAnsi="Times New Roman" w:cs="Times New Roman"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5" w15:restartNumberingAfterBreak="0">
    <w:nsid w:val="0FC66298"/>
    <w:multiLevelType w:val="hybridMultilevel"/>
    <w:tmpl w:val="A87AEE2E"/>
    <w:lvl w:ilvl="0" w:tplc="84702562">
      <w:numFmt w:val="bullet"/>
      <w:lvlText w:val="•"/>
      <w:lvlJc w:val="left"/>
      <w:pPr>
        <w:ind w:left="720" w:hanging="360"/>
      </w:pPr>
      <w:rPr>
        <w:rFonts w:ascii="Times New Roman" w:eastAsia="Calibri" w:hAnsi="Times New Roman" w:cs="Times New Roman" w:hint="default"/>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5506B"/>
    <w:multiLevelType w:val="hybridMultilevel"/>
    <w:tmpl w:val="E32E08DA"/>
    <w:lvl w:ilvl="0" w:tplc="65E0E196">
      <w:start w:val="1"/>
      <w:numFmt w:val="upp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6130778"/>
    <w:multiLevelType w:val="hybridMultilevel"/>
    <w:tmpl w:val="C46A9FA2"/>
    <w:lvl w:ilvl="0" w:tplc="04020001">
      <w:start w:val="1"/>
      <w:numFmt w:val="bullet"/>
      <w:lvlText w:val=""/>
      <w:lvlJc w:val="left"/>
      <w:pPr>
        <w:ind w:left="720" w:hanging="360"/>
      </w:pPr>
      <w:rPr>
        <w:rFonts w:ascii="Symbol" w:hAnsi="Symbol"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96A3889"/>
    <w:multiLevelType w:val="multilevel"/>
    <w:tmpl w:val="0DB67226"/>
    <w:lvl w:ilvl="0">
      <w:start w:val="1"/>
      <w:numFmt w:val="decimal"/>
      <w:lvlText w:val="%1."/>
      <w:lvlJc w:val="left"/>
      <w:pPr>
        <w:ind w:left="720" w:hanging="360"/>
      </w:pPr>
      <w:rPr>
        <w:b/>
      </w:r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E1A7B32"/>
    <w:multiLevelType w:val="multilevel"/>
    <w:tmpl w:val="55CE27F2"/>
    <w:lvl w:ilvl="0">
      <w:start w:val="1"/>
      <w:numFmt w:val="decimal"/>
      <w:lvlText w:val="%1."/>
      <w:lvlJc w:val="left"/>
      <w:pPr>
        <w:ind w:left="360" w:hanging="360"/>
      </w:pPr>
    </w:lvl>
    <w:lvl w:ilvl="1">
      <w:start w:val="1"/>
      <w:numFmt w:val="decimal"/>
      <w:isLgl/>
      <w:lvlText w:val="%1.%2."/>
      <w:lvlJc w:val="left"/>
      <w:pPr>
        <w:ind w:left="600" w:hanging="555"/>
      </w:pPr>
      <w:rPr>
        <w:sz w:val="24"/>
      </w:rPr>
    </w:lvl>
    <w:lvl w:ilvl="2">
      <w:start w:val="1"/>
      <w:numFmt w:val="decimal"/>
      <w:isLgl/>
      <w:lvlText w:val="%1.%2.%3."/>
      <w:lvlJc w:val="left"/>
      <w:pPr>
        <w:ind w:left="765" w:hanging="720"/>
      </w:pPr>
      <w:rPr>
        <w:sz w:val="24"/>
      </w:rPr>
    </w:lvl>
    <w:lvl w:ilvl="3">
      <w:start w:val="1"/>
      <w:numFmt w:val="decimal"/>
      <w:isLgl/>
      <w:lvlText w:val="%1.%2.%3.%4."/>
      <w:lvlJc w:val="left"/>
      <w:pPr>
        <w:ind w:left="765" w:hanging="720"/>
      </w:pPr>
      <w:rPr>
        <w:sz w:val="24"/>
      </w:rPr>
    </w:lvl>
    <w:lvl w:ilvl="4">
      <w:start w:val="1"/>
      <w:numFmt w:val="decimal"/>
      <w:isLgl/>
      <w:lvlText w:val="%1.%2.%3.%4.%5."/>
      <w:lvlJc w:val="left"/>
      <w:pPr>
        <w:ind w:left="1125" w:hanging="1080"/>
      </w:pPr>
      <w:rPr>
        <w:sz w:val="24"/>
      </w:rPr>
    </w:lvl>
    <w:lvl w:ilvl="5">
      <w:start w:val="1"/>
      <w:numFmt w:val="decimal"/>
      <w:isLgl/>
      <w:lvlText w:val="%1.%2.%3.%4.%5.%6."/>
      <w:lvlJc w:val="left"/>
      <w:pPr>
        <w:ind w:left="1125" w:hanging="1080"/>
      </w:pPr>
      <w:rPr>
        <w:sz w:val="24"/>
      </w:rPr>
    </w:lvl>
    <w:lvl w:ilvl="6">
      <w:start w:val="1"/>
      <w:numFmt w:val="decimal"/>
      <w:isLgl/>
      <w:lvlText w:val="%1.%2.%3.%4.%5.%6.%7."/>
      <w:lvlJc w:val="left"/>
      <w:pPr>
        <w:ind w:left="1485" w:hanging="1440"/>
      </w:pPr>
      <w:rPr>
        <w:sz w:val="24"/>
      </w:rPr>
    </w:lvl>
    <w:lvl w:ilvl="7">
      <w:start w:val="1"/>
      <w:numFmt w:val="decimal"/>
      <w:isLgl/>
      <w:lvlText w:val="%1.%2.%3.%4.%5.%6.%7.%8."/>
      <w:lvlJc w:val="left"/>
      <w:pPr>
        <w:ind w:left="1485" w:hanging="1440"/>
      </w:pPr>
      <w:rPr>
        <w:sz w:val="24"/>
      </w:rPr>
    </w:lvl>
    <w:lvl w:ilvl="8">
      <w:start w:val="1"/>
      <w:numFmt w:val="decimal"/>
      <w:isLgl/>
      <w:lvlText w:val="%1.%2.%3.%4.%5.%6.%7.%8.%9."/>
      <w:lvlJc w:val="left"/>
      <w:pPr>
        <w:ind w:left="1845" w:hanging="1800"/>
      </w:pPr>
      <w:rPr>
        <w:sz w:val="24"/>
      </w:rPr>
    </w:lvl>
  </w:abstractNum>
  <w:abstractNum w:abstractNumId="11" w15:restartNumberingAfterBreak="0">
    <w:nsid w:val="206E5AF1"/>
    <w:multiLevelType w:val="hybridMultilevel"/>
    <w:tmpl w:val="A98E2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172985"/>
    <w:multiLevelType w:val="hybridMultilevel"/>
    <w:tmpl w:val="5B0899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20A1E88"/>
    <w:multiLevelType w:val="hybridMultilevel"/>
    <w:tmpl w:val="E32E08DA"/>
    <w:lvl w:ilvl="0" w:tplc="65E0E196">
      <w:start w:val="1"/>
      <w:numFmt w:val="upp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256B402E"/>
    <w:multiLevelType w:val="hybridMultilevel"/>
    <w:tmpl w:val="F9B087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0492D1A"/>
    <w:multiLevelType w:val="hybridMultilevel"/>
    <w:tmpl w:val="D682B44E"/>
    <w:lvl w:ilvl="0" w:tplc="E1ECC7DE">
      <w:start w:val="1"/>
      <w:numFmt w:val="decimal"/>
      <w:lvlText w:val="%1."/>
      <w:lvlJc w:val="left"/>
      <w:pPr>
        <w:ind w:left="644" w:hanging="360"/>
      </w:pPr>
      <w:rPr>
        <w:b/>
        <w:i w:val="0"/>
        <w:iCs/>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155533D"/>
    <w:multiLevelType w:val="hybridMultilevel"/>
    <w:tmpl w:val="11EA87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22D27BB"/>
    <w:multiLevelType w:val="hybridMultilevel"/>
    <w:tmpl w:val="B51A574A"/>
    <w:lvl w:ilvl="0" w:tplc="04020001">
      <w:start w:val="1"/>
      <w:numFmt w:val="bullet"/>
      <w:lvlText w:val=""/>
      <w:lvlJc w:val="left"/>
      <w:pPr>
        <w:ind w:left="1077" w:hanging="360"/>
      </w:pPr>
      <w:rPr>
        <w:rFonts w:ascii="Symbol" w:hAnsi="Symbol" w:hint="default"/>
      </w:rPr>
    </w:lvl>
    <w:lvl w:ilvl="1" w:tplc="04020003" w:tentative="1">
      <w:start w:val="1"/>
      <w:numFmt w:val="bullet"/>
      <w:lvlText w:val="o"/>
      <w:lvlJc w:val="left"/>
      <w:pPr>
        <w:ind w:left="1797" w:hanging="360"/>
      </w:pPr>
      <w:rPr>
        <w:rFonts w:ascii="Courier New" w:hAnsi="Courier New" w:cs="Courier New" w:hint="default"/>
      </w:rPr>
    </w:lvl>
    <w:lvl w:ilvl="2" w:tplc="04020005" w:tentative="1">
      <w:start w:val="1"/>
      <w:numFmt w:val="bullet"/>
      <w:lvlText w:val=""/>
      <w:lvlJc w:val="left"/>
      <w:pPr>
        <w:ind w:left="2517" w:hanging="360"/>
      </w:pPr>
      <w:rPr>
        <w:rFonts w:ascii="Wingdings" w:hAnsi="Wingdings" w:hint="default"/>
      </w:rPr>
    </w:lvl>
    <w:lvl w:ilvl="3" w:tplc="04020001" w:tentative="1">
      <w:start w:val="1"/>
      <w:numFmt w:val="bullet"/>
      <w:lvlText w:val=""/>
      <w:lvlJc w:val="left"/>
      <w:pPr>
        <w:ind w:left="3237" w:hanging="360"/>
      </w:pPr>
      <w:rPr>
        <w:rFonts w:ascii="Symbol" w:hAnsi="Symbol" w:hint="default"/>
      </w:rPr>
    </w:lvl>
    <w:lvl w:ilvl="4" w:tplc="04020003" w:tentative="1">
      <w:start w:val="1"/>
      <w:numFmt w:val="bullet"/>
      <w:lvlText w:val="o"/>
      <w:lvlJc w:val="left"/>
      <w:pPr>
        <w:ind w:left="3957" w:hanging="360"/>
      </w:pPr>
      <w:rPr>
        <w:rFonts w:ascii="Courier New" w:hAnsi="Courier New" w:cs="Courier New" w:hint="default"/>
      </w:rPr>
    </w:lvl>
    <w:lvl w:ilvl="5" w:tplc="04020005" w:tentative="1">
      <w:start w:val="1"/>
      <w:numFmt w:val="bullet"/>
      <w:lvlText w:val=""/>
      <w:lvlJc w:val="left"/>
      <w:pPr>
        <w:ind w:left="4677" w:hanging="360"/>
      </w:pPr>
      <w:rPr>
        <w:rFonts w:ascii="Wingdings" w:hAnsi="Wingdings" w:hint="default"/>
      </w:rPr>
    </w:lvl>
    <w:lvl w:ilvl="6" w:tplc="04020001" w:tentative="1">
      <w:start w:val="1"/>
      <w:numFmt w:val="bullet"/>
      <w:lvlText w:val=""/>
      <w:lvlJc w:val="left"/>
      <w:pPr>
        <w:ind w:left="5397" w:hanging="360"/>
      </w:pPr>
      <w:rPr>
        <w:rFonts w:ascii="Symbol" w:hAnsi="Symbol" w:hint="default"/>
      </w:rPr>
    </w:lvl>
    <w:lvl w:ilvl="7" w:tplc="04020003" w:tentative="1">
      <w:start w:val="1"/>
      <w:numFmt w:val="bullet"/>
      <w:lvlText w:val="o"/>
      <w:lvlJc w:val="left"/>
      <w:pPr>
        <w:ind w:left="6117" w:hanging="360"/>
      </w:pPr>
      <w:rPr>
        <w:rFonts w:ascii="Courier New" w:hAnsi="Courier New" w:cs="Courier New" w:hint="default"/>
      </w:rPr>
    </w:lvl>
    <w:lvl w:ilvl="8" w:tplc="04020005" w:tentative="1">
      <w:start w:val="1"/>
      <w:numFmt w:val="bullet"/>
      <w:lvlText w:val=""/>
      <w:lvlJc w:val="left"/>
      <w:pPr>
        <w:ind w:left="6837" w:hanging="360"/>
      </w:pPr>
      <w:rPr>
        <w:rFonts w:ascii="Wingdings" w:hAnsi="Wingdings" w:hint="default"/>
      </w:rPr>
    </w:lvl>
  </w:abstractNum>
  <w:abstractNum w:abstractNumId="18" w15:restartNumberingAfterBreak="0">
    <w:nsid w:val="334F2143"/>
    <w:multiLevelType w:val="hybridMultilevel"/>
    <w:tmpl w:val="A41896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41B91B5A"/>
    <w:multiLevelType w:val="hybridMultilevel"/>
    <w:tmpl w:val="11ECE70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0" w15:restartNumberingAfterBreak="0">
    <w:nsid w:val="41F940F3"/>
    <w:multiLevelType w:val="hybridMultilevel"/>
    <w:tmpl w:val="808C1636"/>
    <w:lvl w:ilvl="0" w:tplc="0156A684">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1" w15:restartNumberingAfterBreak="0">
    <w:nsid w:val="431C4C17"/>
    <w:multiLevelType w:val="hybridMultilevel"/>
    <w:tmpl w:val="CC66E772"/>
    <w:lvl w:ilvl="0" w:tplc="A3BC0D9E">
      <w:numFmt w:val="bullet"/>
      <w:lvlText w:val="-"/>
      <w:lvlJc w:val="left"/>
      <w:pPr>
        <w:ind w:left="1284" w:hanging="360"/>
      </w:pPr>
      <w:rPr>
        <w:rFonts w:ascii="Times New Roman" w:eastAsia="Calibri" w:hAnsi="Times New Roman" w:cs="Times New Roman" w:hint="default"/>
      </w:rPr>
    </w:lvl>
    <w:lvl w:ilvl="1" w:tplc="08090003" w:tentative="1">
      <w:start w:val="1"/>
      <w:numFmt w:val="bullet"/>
      <w:lvlText w:val="o"/>
      <w:lvlJc w:val="left"/>
      <w:pPr>
        <w:ind w:left="1902" w:hanging="360"/>
      </w:pPr>
      <w:rPr>
        <w:rFonts w:ascii="Courier New" w:hAnsi="Courier New" w:cs="Courier New" w:hint="default"/>
      </w:rPr>
    </w:lvl>
    <w:lvl w:ilvl="2" w:tplc="08090005" w:tentative="1">
      <w:start w:val="1"/>
      <w:numFmt w:val="bullet"/>
      <w:lvlText w:val=""/>
      <w:lvlJc w:val="left"/>
      <w:pPr>
        <w:ind w:left="2622" w:hanging="360"/>
      </w:pPr>
      <w:rPr>
        <w:rFonts w:ascii="Wingdings" w:hAnsi="Wingdings" w:hint="default"/>
      </w:rPr>
    </w:lvl>
    <w:lvl w:ilvl="3" w:tplc="08090001" w:tentative="1">
      <w:start w:val="1"/>
      <w:numFmt w:val="bullet"/>
      <w:lvlText w:val=""/>
      <w:lvlJc w:val="left"/>
      <w:pPr>
        <w:ind w:left="3342" w:hanging="360"/>
      </w:pPr>
      <w:rPr>
        <w:rFonts w:ascii="Symbol" w:hAnsi="Symbol" w:hint="default"/>
      </w:rPr>
    </w:lvl>
    <w:lvl w:ilvl="4" w:tplc="08090003" w:tentative="1">
      <w:start w:val="1"/>
      <w:numFmt w:val="bullet"/>
      <w:lvlText w:val="o"/>
      <w:lvlJc w:val="left"/>
      <w:pPr>
        <w:ind w:left="4062" w:hanging="360"/>
      </w:pPr>
      <w:rPr>
        <w:rFonts w:ascii="Courier New" w:hAnsi="Courier New" w:cs="Courier New" w:hint="default"/>
      </w:rPr>
    </w:lvl>
    <w:lvl w:ilvl="5" w:tplc="08090005" w:tentative="1">
      <w:start w:val="1"/>
      <w:numFmt w:val="bullet"/>
      <w:lvlText w:val=""/>
      <w:lvlJc w:val="left"/>
      <w:pPr>
        <w:ind w:left="4782" w:hanging="360"/>
      </w:pPr>
      <w:rPr>
        <w:rFonts w:ascii="Wingdings" w:hAnsi="Wingdings" w:hint="default"/>
      </w:rPr>
    </w:lvl>
    <w:lvl w:ilvl="6" w:tplc="08090001" w:tentative="1">
      <w:start w:val="1"/>
      <w:numFmt w:val="bullet"/>
      <w:lvlText w:val=""/>
      <w:lvlJc w:val="left"/>
      <w:pPr>
        <w:ind w:left="5502" w:hanging="360"/>
      </w:pPr>
      <w:rPr>
        <w:rFonts w:ascii="Symbol" w:hAnsi="Symbol" w:hint="default"/>
      </w:rPr>
    </w:lvl>
    <w:lvl w:ilvl="7" w:tplc="08090003" w:tentative="1">
      <w:start w:val="1"/>
      <w:numFmt w:val="bullet"/>
      <w:lvlText w:val="o"/>
      <w:lvlJc w:val="left"/>
      <w:pPr>
        <w:ind w:left="6222" w:hanging="360"/>
      </w:pPr>
      <w:rPr>
        <w:rFonts w:ascii="Courier New" w:hAnsi="Courier New" w:cs="Courier New" w:hint="default"/>
      </w:rPr>
    </w:lvl>
    <w:lvl w:ilvl="8" w:tplc="08090005" w:tentative="1">
      <w:start w:val="1"/>
      <w:numFmt w:val="bullet"/>
      <w:lvlText w:val=""/>
      <w:lvlJc w:val="left"/>
      <w:pPr>
        <w:ind w:left="6942" w:hanging="360"/>
      </w:pPr>
      <w:rPr>
        <w:rFonts w:ascii="Wingdings" w:hAnsi="Wingdings" w:hint="default"/>
      </w:rPr>
    </w:lvl>
  </w:abstractNum>
  <w:abstractNum w:abstractNumId="22" w15:restartNumberingAfterBreak="0">
    <w:nsid w:val="49ED4FE4"/>
    <w:multiLevelType w:val="hybridMultilevel"/>
    <w:tmpl w:val="32BA85AA"/>
    <w:lvl w:ilvl="0" w:tplc="5DB2D870">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B41498"/>
    <w:multiLevelType w:val="hybridMultilevel"/>
    <w:tmpl w:val="73424394"/>
    <w:lvl w:ilvl="0" w:tplc="77CC45A4">
      <w:start w:val="1"/>
      <w:numFmt w:val="bullet"/>
      <w:lvlText w:val="-"/>
      <w:lvlJc w:val="left"/>
      <w:pPr>
        <w:ind w:left="1004" w:hanging="360"/>
      </w:pPr>
      <w:rPr>
        <w:rFonts w:ascii="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4" w15:restartNumberingAfterBreak="0">
    <w:nsid w:val="521E1C1B"/>
    <w:multiLevelType w:val="hybridMultilevel"/>
    <w:tmpl w:val="DCFC544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5" w15:restartNumberingAfterBreak="0">
    <w:nsid w:val="525A1FBC"/>
    <w:multiLevelType w:val="hybridMultilevel"/>
    <w:tmpl w:val="4F06312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53D433FE"/>
    <w:multiLevelType w:val="hybridMultilevel"/>
    <w:tmpl w:val="794E4A92"/>
    <w:lvl w:ilvl="0" w:tplc="0402000F">
      <w:start w:val="1"/>
      <w:numFmt w:val="decimal"/>
      <w:lvlText w:val="%1."/>
      <w:lvlJc w:val="left"/>
      <w:pPr>
        <w:ind w:left="644"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69B4CDC"/>
    <w:multiLevelType w:val="hybridMultilevel"/>
    <w:tmpl w:val="D85CE75E"/>
    <w:lvl w:ilvl="0" w:tplc="12CA3FB4">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AA705F4"/>
    <w:multiLevelType w:val="hybridMultilevel"/>
    <w:tmpl w:val="9CF4C4E8"/>
    <w:lvl w:ilvl="0" w:tplc="B03A1DE4">
      <w:start w:val="1"/>
      <w:numFmt w:val="decimal"/>
      <w:lvlText w:val="%1."/>
      <w:lvlJc w:val="left"/>
      <w:pPr>
        <w:ind w:left="360" w:hanging="360"/>
      </w:pPr>
      <w:rPr>
        <w:rFonts w:hint="default"/>
        <w:b/>
        <w:bCs/>
        <w:i w:val="0"/>
        <w:iCs/>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9" w15:restartNumberingAfterBreak="0">
    <w:nsid w:val="5D251B67"/>
    <w:multiLevelType w:val="hybridMultilevel"/>
    <w:tmpl w:val="9E3E1678"/>
    <w:lvl w:ilvl="0" w:tplc="CB18FD58">
      <w:start w:val="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EB8081E"/>
    <w:multiLevelType w:val="hybridMultilevel"/>
    <w:tmpl w:val="FDB0FD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EFD49F1"/>
    <w:multiLevelType w:val="multilevel"/>
    <w:tmpl w:val="83549F04"/>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D879BE"/>
    <w:multiLevelType w:val="hybridMultilevel"/>
    <w:tmpl w:val="9F924398"/>
    <w:lvl w:ilvl="0" w:tplc="A3BC0D9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4308F5"/>
    <w:multiLevelType w:val="hybridMultilevel"/>
    <w:tmpl w:val="3BAC82E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66B9199F"/>
    <w:multiLevelType w:val="hybridMultilevel"/>
    <w:tmpl w:val="CDD625F8"/>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DB4D37"/>
    <w:multiLevelType w:val="hybridMultilevel"/>
    <w:tmpl w:val="ABDA47C0"/>
    <w:lvl w:ilvl="0" w:tplc="2758ACFE">
      <w:start w:val="1"/>
      <w:numFmt w:val="decimal"/>
      <w:lvlText w:val="%1."/>
      <w:lvlJc w:val="left"/>
      <w:pPr>
        <w:ind w:left="360" w:hanging="360"/>
      </w:pPr>
      <w:rPr>
        <w:rFonts w:eastAsia="Times New Roman" w:hint="default"/>
        <w:b/>
        <w:i w:val="0"/>
        <w:iCs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6" w15:restartNumberingAfterBreak="0">
    <w:nsid w:val="6DF17931"/>
    <w:multiLevelType w:val="hybridMultilevel"/>
    <w:tmpl w:val="226A8196"/>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1D4117"/>
    <w:multiLevelType w:val="hybridMultilevel"/>
    <w:tmpl w:val="74B1B5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11F7196"/>
    <w:multiLevelType w:val="hybridMultilevel"/>
    <w:tmpl w:val="60087972"/>
    <w:lvl w:ilvl="0" w:tplc="8FAC2AC0">
      <w:start w:val="1"/>
      <w:numFmt w:val="upp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7385742C"/>
    <w:multiLevelType w:val="hybridMultilevel"/>
    <w:tmpl w:val="0B60A4BE"/>
    <w:lvl w:ilvl="0" w:tplc="CB18FD58">
      <w:start w:val="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D2E13CD"/>
    <w:multiLevelType w:val="hybridMultilevel"/>
    <w:tmpl w:val="A860FC6C"/>
    <w:lvl w:ilvl="0" w:tplc="CB18FD58">
      <w:start w:val="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E9B5CB9"/>
    <w:multiLevelType w:val="hybridMultilevel"/>
    <w:tmpl w:val="C012F1F4"/>
    <w:lvl w:ilvl="0" w:tplc="04020001">
      <w:start w:val="1"/>
      <w:numFmt w:val="bullet"/>
      <w:lvlText w:val=""/>
      <w:lvlJc w:val="left"/>
      <w:pPr>
        <w:ind w:left="277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6"/>
  </w:num>
  <w:num w:numId="7">
    <w:abstractNumId w:val="27"/>
  </w:num>
  <w:num w:numId="8">
    <w:abstractNumId w:val="23"/>
  </w:num>
  <w:num w:numId="9">
    <w:abstractNumId w:val="32"/>
  </w:num>
  <w:num w:numId="10">
    <w:abstractNumId w:val="4"/>
  </w:num>
  <w:num w:numId="11">
    <w:abstractNumId w:val="21"/>
  </w:num>
  <w:num w:numId="12">
    <w:abstractNumId w:val="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6"/>
  </w:num>
  <w:num w:numId="20">
    <w:abstractNumId w:val="34"/>
  </w:num>
  <w:num w:numId="21">
    <w:abstractNumId w:val="13"/>
  </w:num>
  <w:num w:numId="22">
    <w:abstractNumId w:val="6"/>
  </w:num>
  <w:num w:numId="23">
    <w:abstractNumId w:val="3"/>
  </w:num>
  <w:num w:numId="24">
    <w:abstractNumId w:val="33"/>
  </w:num>
  <w:num w:numId="25">
    <w:abstractNumId w:val="41"/>
  </w:num>
  <w:num w:numId="26">
    <w:abstractNumId w:val="7"/>
  </w:num>
  <w:num w:numId="27">
    <w:abstractNumId w:val="31"/>
  </w:num>
  <w:num w:numId="28">
    <w:abstractNumId w:val="12"/>
  </w:num>
  <w:num w:numId="29">
    <w:abstractNumId w:val="5"/>
  </w:num>
  <w:num w:numId="30">
    <w:abstractNumId w:val="1"/>
  </w:num>
  <w:num w:numId="31">
    <w:abstractNumId w:val="25"/>
  </w:num>
  <w:num w:numId="32">
    <w:abstractNumId w:val="11"/>
  </w:num>
  <w:num w:numId="33">
    <w:abstractNumId w:val="35"/>
  </w:num>
  <w:num w:numId="34">
    <w:abstractNumId w:val="28"/>
  </w:num>
  <w:num w:numId="35">
    <w:abstractNumId w:val="16"/>
  </w:num>
  <w:num w:numId="36">
    <w:abstractNumId w:val="17"/>
  </w:num>
  <w:num w:numId="37">
    <w:abstractNumId w:val="14"/>
  </w:num>
  <w:num w:numId="38">
    <w:abstractNumId w:val="29"/>
  </w:num>
  <w:num w:numId="39">
    <w:abstractNumId w:val="39"/>
  </w:num>
  <w:num w:numId="40">
    <w:abstractNumId w:val="40"/>
  </w:num>
  <w:num w:numId="41">
    <w:abstractNumId w:val="30"/>
  </w:num>
  <w:num w:numId="42">
    <w:abstractNumId w:val="18"/>
  </w:num>
  <w:num w:numId="43">
    <w:abstractNumId w:val="22"/>
  </w:num>
  <w:num w:numId="44">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FD6"/>
    <w:rsid w:val="00002EDF"/>
    <w:rsid w:val="000037E4"/>
    <w:rsid w:val="00004530"/>
    <w:rsid w:val="000045D6"/>
    <w:rsid w:val="000068C4"/>
    <w:rsid w:val="000105A5"/>
    <w:rsid w:val="00010CF4"/>
    <w:rsid w:val="000111DC"/>
    <w:rsid w:val="00011B5D"/>
    <w:rsid w:val="000130A5"/>
    <w:rsid w:val="00013D3B"/>
    <w:rsid w:val="000144DD"/>
    <w:rsid w:val="00015501"/>
    <w:rsid w:val="00016625"/>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355"/>
    <w:rsid w:val="0004162D"/>
    <w:rsid w:val="0004216A"/>
    <w:rsid w:val="00042943"/>
    <w:rsid w:val="00042FB0"/>
    <w:rsid w:val="00043046"/>
    <w:rsid w:val="00043453"/>
    <w:rsid w:val="0004529A"/>
    <w:rsid w:val="00046BDA"/>
    <w:rsid w:val="00047E4D"/>
    <w:rsid w:val="00050FCD"/>
    <w:rsid w:val="00053CFA"/>
    <w:rsid w:val="0005495F"/>
    <w:rsid w:val="00055BCA"/>
    <w:rsid w:val="00057F06"/>
    <w:rsid w:val="00060F0C"/>
    <w:rsid w:val="000616BD"/>
    <w:rsid w:val="00061CB0"/>
    <w:rsid w:val="000659BA"/>
    <w:rsid w:val="00065BC6"/>
    <w:rsid w:val="0006706C"/>
    <w:rsid w:val="00067937"/>
    <w:rsid w:val="00070AAD"/>
    <w:rsid w:val="00072EFD"/>
    <w:rsid w:val="00072FD1"/>
    <w:rsid w:val="000739E6"/>
    <w:rsid w:val="00073B4E"/>
    <w:rsid w:val="000754DE"/>
    <w:rsid w:val="000757FA"/>
    <w:rsid w:val="00075EF8"/>
    <w:rsid w:val="00076243"/>
    <w:rsid w:val="000764D2"/>
    <w:rsid w:val="000774F6"/>
    <w:rsid w:val="0008051D"/>
    <w:rsid w:val="000806BF"/>
    <w:rsid w:val="0008415B"/>
    <w:rsid w:val="00085BD2"/>
    <w:rsid w:val="00086DC6"/>
    <w:rsid w:val="00087621"/>
    <w:rsid w:val="000905D0"/>
    <w:rsid w:val="00091851"/>
    <w:rsid w:val="000930D9"/>
    <w:rsid w:val="00093279"/>
    <w:rsid w:val="0009475F"/>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501E"/>
    <w:rsid w:val="000D6D86"/>
    <w:rsid w:val="000D75DD"/>
    <w:rsid w:val="000D7D76"/>
    <w:rsid w:val="000E1923"/>
    <w:rsid w:val="000E1CB8"/>
    <w:rsid w:val="000E2A4A"/>
    <w:rsid w:val="000E3768"/>
    <w:rsid w:val="000E4717"/>
    <w:rsid w:val="000E581F"/>
    <w:rsid w:val="000E7004"/>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590"/>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0582"/>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38BB"/>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0F2"/>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10D3"/>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0D"/>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3CAB"/>
    <w:rsid w:val="003C4311"/>
    <w:rsid w:val="003C4526"/>
    <w:rsid w:val="003C486A"/>
    <w:rsid w:val="003C4F23"/>
    <w:rsid w:val="003C605A"/>
    <w:rsid w:val="003C778B"/>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0EF7"/>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2D9B"/>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5B10"/>
    <w:rsid w:val="004D68C0"/>
    <w:rsid w:val="004D7266"/>
    <w:rsid w:val="004E2052"/>
    <w:rsid w:val="004E2664"/>
    <w:rsid w:val="004E29A4"/>
    <w:rsid w:val="004E2FCA"/>
    <w:rsid w:val="004E5BB9"/>
    <w:rsid w:val="004F052C"/>
    <w:rsid w:val="004F1453"/>
    <w:rsid w:val="004F1F3F"/>
    <w:rsid w:val="004F2BBA"/>
    <w:rsid w:val="004F3900"/>
    <w:rsid w:val="004F409C"/>
    <w:rsid w:val="004F44BD"/>
    <w:rsid w:val="004F5885"/>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7E2"/>
    <w:rsid w:val="00591CC3"/>
    <w:rsid w:val="00591FE1"/>
    <w:rsid w:val="005926A4"/>
    <w:rsid w:val="0059290F"/>
    <w:rsid w:val="00593632"/>
    <w:rsid w:val="00594A55"/>
    <w:rsid w:val="005A025A"/>
    <w:rsid w:val="005A0898"/>
    <w:rsid w:val="005A0A2F"/>
    <w:rsid w:val="005A0CBC"/>
    <w:rsid w:val="005A19DE"/>
    <w:rsid w:val="005A2862"/>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27"/>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2BD"/>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3ECD"/>
    <w:rsid w:val="006E53EA"/>
    <w:rsid w:val="006E5F5D"/>
    <w:rsid w:val="006E6A43"/>
    <w:rsid w:val="006E7901"/>
    <w:rsid w:val="006F0B08"/>
    <w:rsid w:val="006F2862"/>
    <w:rsid w:val="006F299E"/>
    <w:rsid w:val="006F5634"/>
    <w:rsid w:val="006F5917"/>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600E"/>
    <w:rsid w:val="00746073"/>
    <w:rsid w:val="0074638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A21"/>
    <w:rsid w:val="008A0E96"/>
    <w:rsid w:val="008A148D"/>
    <w:rsid w:val="008A33B4"/>
    <w:rsid w:val="008A3482"/>
    <w:rsid w:val="008A3B72"/>
    <w:rsid w:val="008A4FF1"/>
    <w:rsid w:val="008A7BE8"/>
    <w:rsid w:val="008B035C"/>
    <w:rsid w:val="008B03B9"/>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83F"/>
    <w:rsid w:val="008C6BFA"/>
    <w:rsid w:val="008C7B45"/>
    <w:rsid w:val="008D0774"/>
    <w:rsid w:val="008D07DD"/>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BE2"/>
    <w:rsid w:val="00932F19"/>
    <w:rsid w:val="00934677"/>
    <w:rsid w:val="009357FE"/>
    <w:rsid w:val="00935F21"/>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C19"/>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3D3B"/>
    <w:rsid w:val="009F4A07"/>
    <w:rsid w:val="009F504D"/>
    <w:rsid w:val="009F60D1"/>
    <w:rsid w:val="009F758B"/>
    <w:rsid w:val="009F7CFC"/>
    <w:rsid w:val="00A027E4"/>
    <w:rsid w:val="00A0321A"/>
    <w:rsid w:val="00A03D74"/>
    <w:rsid w:val="00A04565"/>
    <w:rsid w:val="00A05025"/>
    <w:rsid w:val="00A0551D"/>
    <w:rsid w:val="00A05719"/>
    <w:rsid w:val="00A05F06"/>
    <w:rsid w:val="00A071A6"/>
    <w:rsid w:val="00A118A0"/>
    <w:rsid w:val="00A12378"/>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B7"/>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00"/>
    <w:rsid w:val="00AF6335"/>
    <w:rsid w:val="00AF6606"/>
    <w:rsid w:val="00AF7B85"/>
    <w:rsid w:val="00AF7C4A"/>
    <w:rsid w:val="00B006C5"/>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6AC"/>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537B"/>
    <w:rsid w:val="00BE6A2B"/>
    <w:rsid w:val="00BE6AA3"/>
    <w:rsid w:val="00BE7321"/>
    <w:rsid w:val="00BE7BF6"/>
    <w:rsid w:val="00BF182E"/>
    <w:rsid w:val="00BF524B"/>
    <w:rsid w:val="00BF60FD"/>
    <w:rsid w:val="00BF7EA6"/>
    <w:rsid w:val="00C02E6F"/>
    <w:rsid w:val="00C03FBD"/>
    <w:rsid w:val="00C045BF"/>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1B4"/>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BCD"/>
    <w:rsid w:val="00CB135D"/>
    <w:rsid w:val="00CB1E88"/>
    <w:rsid w:val="00CB1E89"/>
    <w:rsid w:val="00CB2169"/>
    <w:rsid w:val="00CB276B"/>
    <w:rsid w:val="00CB4AC7"/>
    <w:rsid w:val="00CB7415"/>
    <w:rsid w:val="00CC0457"/>
    <w:rsid w:val="00CC1032"/>
    <w:rsid w:val="00CC2DAD"/>
    <w:rsid w:val="00CC33D2"/>
    <w:rsid w:val="00CC4887"/>
    <w:rsid w:val="00CC4C0D"/>
    <w:rsid w:val="00CC5504"/>
    <w:rsid w:val="00CC580A"/>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467"/>
    <w:rsid w:val="00D00D11"/>
    <w:rsid w:val="00D0274C"/>
    <w:rsid w:val="00D04595"/>
    <w:rsid w:val="00D04F2E"/>
    <w:rsid w:val="00D056CB"/>
    <w:rsid w:val="00D05A4C"/>
    <w:rsid w:val="00D05BD3"/>
    <w:rsid w:val="00D065EE"/>
    <w:rsid w:val="00D06ABA"/>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4361"/>
    <w:rsid w:val="00D54365"/>
    <w:rsid w:val="00D56FF3"/>
    <w:rsid w:val="00D576D4"/>
    <w:rsid w:val="00D602B0"/>
    <w:rsid w:val="00D61B99"/>
    <w:rsid w:val="00D62291"/>
    <w:rsid w:val="00D6261A"/>
    <w:rsid w:val="00D636F8"/>
    <w:rsid w:val="00D63DA2"/>
    <w:rsid w:val="00D646F6"/>
    <w:rsid w:val="00D64873"/>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4AC9"/>
    <w:rsid w:val="00DA7C06"/>
    <w:rsid w:val="00DB0F75"/>
    <w:rsid w:val="00DB207C"/>
    <w:rsid w:val="00DB248A"/>
    <w:rsid w:val="00DB26B3"/>
    <w:rsid w:val="00DB26FE"/>
    <w:rsid w:val="00DB4F6C"/>
    <w:rsid w:val="00DB606B"/>
    <w:rsid w:val="00DB69C2"/>
    <w:rsid w:val="00DB70D7"/>
    <w:rsid w:val="00DC0041"/>
    <w:rsid w:val="00DC22A0"/>
    <w:rsid w:val="00DC2B41"/>
    <w:rsid w:val="00DC4C6E"/>
    <w:rsid w:val="00DC4E48"/>
    <w:rsid w:val="00DC5CA2"/>
    <w:rsid w:val="00DC680C"/>
    <w:rsid w:val="00DC6FF7"/>
    <w:rsid w:val="00DC7382"/>
    <w:rsid w:val="00DC75D7"/>
    <w:rsid w:val="00DC7E2F"/>
    <w:rsid w:val="00DD0E81"/>
    <w:rsid w:val="00DD2A9B"/>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28C9"/>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paragraph" w:styleId="Heading1">
    <w:name w:val="heading 1"/>
    <w:basedOn w:val="Normal"/>
    <w:next w:val="Normal"/>
    <w:link w:val="Heading1Char"/>
    <w:qFormat/>
    <w:rsid w:val="002A10F2"/>
    <w:pPr>
      <w:keepNext/>
      <w:keepLines/>
      <w:spacing w:before="240"/>
      <w:outlineLvl w:val="0"/>
    </w:pPr>
    <w:rPr>
      <w:rFonts w:ascii="Calibri Light" w:eastAsia="Yu Gothic Light" w:hAnsi="Calibri Light"/>
      <w:color w:val="2E74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Знак сноски-FN,Ref,fr"/>
    <w:qFormat/>
    <w:rsid w:val="00F66C96"/>
    <w:rPr>
      <w:vertAlign w:val="superscript"/>
    </w:rPr>
  </w:style>
  <w:style w:type="character" w:styleId="CommentReference">
    <w:name w:val="annotation reference"/>
    <w:uiPriority w:val="99"/>
    <w:rsid w:val="00300BD0"/>
    <w:rPr>
      <w:sz w:val="16"/>
      <w:szCs w:val="16"/>
    </w:rPr>
  </w:style>
  <w:style w:type="paragraph" w:styleId="CommentText">
    <w:name w:val="annotation text"/>
    <w:basedOn w:val="Normal"/>
    <w:link w:val="CommentTextChar"/>
    <w:uiPriority w:val="99"/>
    <w:rsid w:val="00300BD0"/>
  </w:style>
  <w:style w:type="table" w:styleId="TableGrid">
    <w:name w:val="Table Grid"/>
    <w:basedOn w:val="TableNormal"/>
    <w:uiPriority w:val="39"/>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uiPriority w:val="99"/>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15474F"/>
    <w:rPr>
      <w:rFonts w:eastAsia="Calibri"/>
    </w:rPr>
  </w:style>
  <w:style w:type="character" w:customStyle="1" w:styleId="FooterChar">
    <w:name w:val="Footer Char"/>
    <w:basedOn w:val="DefaultParagraphFont"/>
    <w:link w:val="Footer"/>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99"/>
    <w:qFormat/>
    <w:locked/>
    <w:rsid w:val="00BD0368"/>
    <w:rPr>
      <w:rFonts w:ascii="Calibri" w:eastAsia="SimSun" w:hAnsi="Calibri"/>
      <w:kern w:val="1"/>
      <w:sz w:val="22"/>
      <w:szCs w:val="22"/>
      <w:lang w:val="en-GB" w:eastAsia="ar-SA"/>
    </w:rPr>
  </w:style>
  <w:style w:type="paragraph" w:customStyle="1" w:styleId="Heading11">
    <w:name w:val="Heading 11"/>
    <w:basedOn w:val="Normal"/>
    <w:next w:val="Normal"/>
    <w:qFormat/>
    <w:rsid w:val="002A10F2"/>
    <w:pPr>
      <w:keepNext/>
      <w:keepLines/>
      <w:spacing w:before="240"/>
      <w:outlineLvl w:val="0"/>
    </w:pPr>
    <w:rPr>
      <w:rFonts w:ascii="Calibri Light" w:eastAsia="Yu Gothic Light" w:hAnsi="Calibri Light"/>
      <w:color w:val="2E74B5"/>
      <w:sz w:val="32"/>
      <w:szCs w:val="32"/>
    </w:rPr>
  </w:style>
  <w:style w:type="numbering" w:customStyle="1" w:styleId="NoList1">
    <w:name w:val="No List1"/>
    <w:next w:val="NoList"/>
    <w:uiPriority w:val="99"/>
    <w:semiHidden/>
    <w:unhideWhenUsed/>
    <w:rsid w:val="002A10F2"/>
  </w:style>
  <w:style w:type="paragraph" w:customStyle="1" w:styleId="Index">
    <w:name w:val="Index"/>
    <w:basedOn w:val="Normal"/>
    <w:rsid w:val="002A10F2"/>
    <w:pPr>
      <w:widowControl w:val="0"/>
      <w:suppressLineNumbers/>
      <w:suppressAutoHyphens/>
    </w:pPr>
    <w:rPr>
      <w:rFonts w:eastAsia="HG Mincho Light J"/>
      <w:color w:val="000000"/>
      <w:sz w:val="24"/>
    </w:rPr>
  </w:style>
  <w:style w:type="paragraph" w:customStyle="1" w:styleId="TableContents">
    <w:name w:val="Table Contents"/>
    <w:basedOn w:val="BodyText"/>
    <w:rsid w:val="002A10F2"/>
    <w:pPr>
      <w:widowControl w:val="0"/>
      <w:suppressLineNumbers/>
      <w:suppressAutoHyphens/>
    </w:pPr>
    <w:rPr>
      <w:rFonts w:eastAsia="HG Mincho Light J"/>
      <w:color w:val="000000"/>
      <w:sz w:val="24"/>
    </w:rPr>
  </w:style>
  <w:style w:type="paragraph" w:customStyle="1" w:styleId="Char0">
    <w:name w:val="Char"/>
    <w:basedOn w:val="Normal"/>
    <w:semiHidden/>
    <w:rsid w:val="002A10F2"/>
    <w:pPr>
      <w:tabs>
        <w:tab w:val="left" w:pos="709"/>
      </w:tabs>
    </w:pPr>
    <w:rPr>
      <w:rFonts w:ascii="Futura Bk" w:eastAsia="Times New Roman" w:hAnsi="Futura Bk"/>
      <w:szCs w:val="24"/>
      <w:lang w:val="pl-PL" w:eastAsia="pl-PL"/>
    </w:rPr>
  </w:style>
  <w:style w:type="paragraph" w:styleId="BodyText">
    <w:name w:val="Body Text"/>
    <w:basedOn w:val="Normal"/>
    <w:link w:val="BodyTextChar"/>
    <w:rsid w:val="002A10F2"/>
    <w:pPr>
      <w:spacing w:after="120"/>
    </w:pPr>
    <w:rPr>
      <w:rFonts w:eastAsia="Times New Roman"/>
    </w:rPr>
  </w:style>
  <w:style w:type="character" w:customStyle="1" w:styleId="BodyTextChar">
    <w:name w:val="Body Text Char"/>
    <w:basedOn w:val="DefaultParagraphFont"/>
    <w:link w:val="BodyText"/>
    <w:rsid w:val="002A10F2"/>
  </w:style>
  <w:style w:type="paragraph" w:customStyle="1" w:styleId="Char00">
    <w:name w:val="Char0"/>
    <w:basedOn w:val="Normal"/>
    <w:rsid w:val="002A10F2"/>
    <w:pPr>
      <w:tabs>
        <w:tab w:val="left" w:pos="709"/>
      </w:tabs>
    </w:pPr>
    <w:rPr>
      <w:rFonts w:ascii="Tahoma" w:eastAsia="Times New Roman" w:hAnsi="Tahoma"/>
      <w:sz w:val="24"/>
      <w:szCs w:val="24"/>
      <w:lang w:val="pl-PL" w:eastAsia="pl-PL"/>
    </w:rPr>
  </w:style>
  <w:style w:type="character" w:customStyle="1" w:styleId="CommentSubjectChar">
    <w:name w:val="Comment Subject Char"/>
    <w:link w:val="CommentSubject"/>
    <w:rsid w:val="002A10F2"/>
    <w:rPr>
      <w:rFonts w:eastAsia="Calibri"/>
      <w:b/>
      <w:bCs/>
      <w:lang w:val="en-US" w:eastAsia="en-US"/>
    </w:rPr>
  </w:style>
  <w:style w:type="character" w:customStyle="1" w:styleId="samedocreference">
    <w:name w:val="samedocreference"/>
    <w:rsid w:val="002A10F2"/>
  </w:style>
  <w:style w:type="table" w:customStyle="1" w:styleId="PlainTable21">
    <w:name w:val="Plain Table 21"/>
    <w:basedOn w:val="TableNormal"/>
    <w:uiPriority w:val="42"/>
    <w:rsid w:val="002A10F2"/>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Char000">
    <w:name w:val="Char00"/>
    <w:basedOn w:val="Normal"/>
    <w:rsid w:val="002A10F2"/>
    <w:pPr>
      <w:tabs>
        <w:tab w:val="left" w:pos="709"/>
      </w:tabs>
    </w:pPr>
    <w:rPr>
      <w:rFonts w:ascii="Tahoma" w:eastAsia="Times New Roman" w:hAnsi="Tahoma"/>
      <w:sz w:val="24"/>
      <w:szCs w:val="24"/>
      <w:lang w:val="pl-PL" w:eastAsia="pl-PL"/>
    </w:rPr>
  </w:style>
  <w:style w:type="paragraph" w:customStyle="1" w:styleId="Char0000">
    <w:name w:val="Char000"/>
    <w:basedOn w:val="Normal"/>
    <w:rsid w:val="002A10F2"/>
    <w:pPr>
      <w:tabs>
        <w:tab w:val="left" w:pos="709"/>
      </w:tabs>
    </w:pPr>
    <w:rPr>
      <w:rFonts w:ascii="Tahoma" w:eastAsia="Times New Roman" w:hAnsi="Tahoma"/>
      <w:sz w:val="24"/>
      <w:szCs w:val="24"/>
      <w:lang w:val="pl-PL" w:eastAsia="pl-PL"/>
    </w:rPr>
  </w:style>
  <w:style w:type="paragraph" w:customStyle="1" w:styleId="Char00000">
    <w:name w:val="Char0000"/>
    <w:basedOn w:val="Normal"/>
    <w:rsid w:val="002A10F2"/>
    <w:pPr>
      <w:tabs>
        <w:tab w:val="left" w:pos="709"/>
      </w:tabs>
    </w:pPr>
    <w:rPr>
      <w:rFonts w:ascii="Tahoma" w:eastAsia="Times New Roman" w:hAnsi="Tahoma"/>
      <w:sz w:val="24"/>
      <w:szCs w:val="24"/>
      <w:lang w:val="pl-PL" w:eastAsia="pl-PL"/>
    </w:rPr>
  </w:style>
  <w:style w:type="paragraph" w:customStyle="1" w:styleId="Char000000">
    <w:name w:val="Char00000"/>
    <w:basedOn w:val="Normal"/>
    <w:rsid w:val="002A10F2"/>
    <w:pPr>
      <w:tabs>
        <w:tab w:val="left" w:pos="709"/>
      </w:tabs>
    </w:pPr>
    <w:rPr>
      <w:rFonts w:ascii="Tahoma" w:eastAsia="Times New Roman" w:hAnsi="Tahoma"/>
      <w:sz w:val="24"/>
      <w:szCs w:val="24"/>
      <w:lang w:val="pl-PL" w:eastAsia="pl-PL"/>
    </w:rPr>
  </w:style>
  <w:style w:type="character" w:styleId="UnresolvedMention">
    <w:name w:val="Unresolved Mention"/>
    <w:basedOn w:val="DefaultParagraphFont"/>
    <w:uiPriority w:val="99"/>
    <w:semiHidden/>
    <w:unhideWhenUsed/>
    <w:rsid w:val="002A10F2"/>
    <w:rPr>
      <w:color w:val="605E5C"/>
      <w:shd w:val="clear" w:color="auto" w:fill="E1DFDD"/>
    </w:rPr>
  </w:style>
  <w:style w:type="character" w:customStyle="1" w:styleId="Heading1Char">
    <w:name w:val="Heading 1 Char"/>
    <w:basedOn w:val="DefaultParagraphFont"/>
    <w:link w:val="Heading1"/>
    <w:rsid w:val="002A10F2"/>
    <w:rPr>
      <w:rFonts w:ascii="Calibri Light" w:eastAsia="Yu Gothic Light" w:hAnsi="Calibri Light" w:cs="Times New Roman"/>
      <w:color w:val="2E74B5"/>
      <w:sz w:val="32"/>
      <w:szCs w:val="32"/>
    </w:rPr>
  </w:style>
  <w:style w:type="character" w:customStyle="1" w:styleId="Heading1Char1">
    <w:name w:val="Heading 1 Char1"/>
    <w:basedOn w:val="DefaultParagraphFont"/>
    <w:rsid w:val="002A10F2"/>
    <w:rPr>
      <w:rFonts w:asciiTheme="majorHAnsi" w:eastAsiaTheme="majorEastAsia" w:hAnsiTheme="majorHAnsi" w:cstheme="majorBidi"/>
      <w:color w:val="2E74B5" w:themeColor="accent1" w:themeShade="BF"/>
      <w:sz w:val="32"/>
      <w:szCs w:val="32"/>
    </w:rPr>
  </w:style>
  <w:style w:type="numbering" w:customStyle="1" w:styleId="NoList2">
    <w:name w:val="No List2"/>
    <w:next w:val="NoList"/>
    <w:semiHidden/>
    <w:rsid w:val="00D64873"/>
  </w:style>
  <w:style w:type="paragraph" w:customStyle="1" w:styleId="Char1">
    <w:name w:val=" Char"/>
    <w:basedOn w:val="Normal"/>
    <w:rsid w:val="00D64873"/>
    <w:pPr>
      <w:tabs>
        <w:tab w:val="left" w:pos="709"/>
      </w:tabs>
    </w:pPr>
    <w:rPr>
      <w:rFonts w:ascii="Tahoma" w:eastAsia="Times New Roman" w:hAnsi="Tahoma"/>
      <w:sz w:val="24"/>
      <w:szCs w:val="24"/>
      <w:lang w:val="pl-PL" w:eastAsia="pl-PL"/>
    </w:rPr>
  </w:style>
  <w:style w:type="character" w:customStyle="1" w:styleId="SubtitleChar1">
    <w:name w:val="Subtitle Char1"/>
    <w:rsid w:val="00D64873"/>
    <w:rPr>
      <w:rFonts w:ascii="Calibri Light" w:eastAsia="Times New Roman" w:hAnsi="Calibri Light"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5302</Words>
  <Characters>30226</Characters>
  <Application>Microsoft Office Word</Application>
  <DocSecurity>0</DocSecurity>
  <Lines>251</Lines>
  <Paragraphs>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2025-03-06T13:05:00Z</dcterms:created>
  <dcterms:modified xsi:type="dcterms:W3CDTF">2025-07-02T12:55:00Z</dcterms:modified>
</cp:coreProperties>
</file>