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BEAED" w14:textId="77777777" w:rsidR="00B217A7" w:rsidRPr="00352E35" w:rsidRDefault="002F1E82" w:rsidP="009D105E">
      <w:pPr>
        <w:spacing w:line="360" w:lineRule="auto"/>
        <w:jc w:val="right"/>
        <w:rPr>
          <w:b/>
        </w:rPr>
      </w:pPr>
      <w:r>
        <w:rPr>
          <w:noProof/>
        </w:rPr>
        <w:pict w14:anchorId="462EA1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261.6pt;margin-top:14.55pt;width:192pt;height:96pt;z-index:-251658752;mso-position-horizontal-relative:text;mso-position-vertical-relative:text" wrapcoords="-84 0 -84 21262 21600 21262 21600 0 -84 0">
            <v:imagedata r:id="rId8" o:title=""/>
            <o:lock v:ext="edit" ungrouping="t" rotation="t" cropping="t" verticies="t" text="t" grouping="t"/>
            <o:signatureline v:ext="edit" id="{8C975B39-8F62-46CD-AFF5-F6A5D602B4DC}" provid="{00000000-0000-0000-0000-000000000000}" o:suggestedsigner="Рег. №" issignatureline="t"/>
            <w10:wrap type="tight"/>
          </v:shape>
        </w:pict>
      </w:r>
    </w:p>
    <w:p w14:paraId="03D03E5F" w14:textId="77777777" w:rsidR="00B217A7" w:rsidRPr="00352E35" w:rsidRDefault="00B217A7" w:rsidP="00A7127B">
      <w:pPr>
        <w:spacing w:line="360" w:lineRule="auto"/>
        <w:rPr>
          <w:b/>
        </w:rPr>
      </w:pPr>
    </w:p>
    <w:p w14:paraId="41764073" w14:textId="46081FE4" w:rsidR="003A3C5B" w:rsidRPr="00352E35" w:rsidRDefault="003A3C5B" w:rsidP="00A7127B">
      <w:pPr>
        <w:spacing w:line="360" w:lineRule="auto"/>
        <w:rPr>
          <w:b/>
        </w:rPr>
      </w:pPr>
    </w:p>
    <w:p w14:paraId="76F0197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ДО</w:t>
      </w:r>
    </w:p>
    <w:p w14:paraId="740DD1EE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 xml:space="preserve">Г-Н ДИМИТЪР САВОВ </w:t>
      </w:r>
    </w:p>
    <w:p w14:paraId="513B8049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ДИРЕКТОР НА ДИРЕКЦИЯ „НАЦИОНАлНА ТРАНСПОРТНА ПОЛИТИКА“</w:t>
      </w:r>
    </w:p>
    <w:p w14:paraId="72B54EDA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МИНИСТЕРСТВО НА ТРАНСПОРТА И СЪОБЩЕНИЯТА</w:t>
      </w:r>
    </w:p>
    <w:p w14:paraId="309EF556" w14:textId="77777777" w:rsidR="003E1CB8" w:rsidRPr="00496A91" w:rsidRDefault="003E1CB8" w:rsidP="003E1CB8">
      <w:pPr>
        <w:rPr>
          <w:b/>
          <w:caps/>
        </w:rPr>
      </w:pPr>
    </w:p>
    <w:p w14:paraId="5D36ACB2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Г-жа мариета немска</w:t>
      </w:r>
    </w:p>
    <w:p w14:paraId="158C1B4F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директор на дирекция „Координация на политики и концесии”</w:t>
      </w:r>
    </w:p>
    <w:p w14:paraId="3B0055BB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Министерски съвет</w:t>
      </w:r>
    </w:p>
    <w:p w14:paraId="16E5AAF9" w14:textId="77777777" w:rsidR="003E1CB8" w:rsidRPr="00496A91" w:rsidRDefault="003E1CB8" w:rsidP="003E1CB8">
      <w:pPr>
        <w:rPr>
          <w:b/>
          <w:caps/>
        </w:rPr>
      </w:pPr>
    </w:p>
    <w:p w14:paraId="03DCC33D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ПЕТЯ ВАСИЛЕВА</w:t>
      </w:r>
    </w:p>
    <w:p w14:paraId="473AB82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ДИРЕКТОР НА ДИРЕКЦИЯ „КООРДИНАЦИЯ ПО ВЪПРОСИТЕ НА</w:t>
      </w:r>
    </w:p>
    <w:p w14:paraId="32B78477" w14:textId="77777777" w:rsidR="003E1CB8" w:rsidRPr="00496A91" w:rsidRDefault="003E1CB8" w:rsidP="003E1CB8">
      <w:pPr>
        <w:rPr>
          <w:b/>
        </w:rPr>
      </w:pPr>
      <w:r w:rsidRPr="00496A91">
        <w:rPr>
          <w:b/>
          <w:caps/>
        </w:rPr>
        <w:t>Европейския съюз</w:t>
      </w:r>
      <w:r w:rsidRPr="00496A91">
        <w:rPr>
          <w:b/>
        </w:rPr>
        <w:t>”</w:t>
      </w:r>
    </w:p>
    <w:p w14:paraId="456189F8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МИНИСТЕРСКИ СЪВЕТ</w:t>
      </w:r>
    </w:p>
    <w:p w14:paraId="49F6C689" w14:textId="77777777" w:rsidR="003E1CB8" w:rsidRPr="00496A91" w:rsidRDefault="003E1CB8" w:rsidP="003E1CB8">
      <w:pPr>
        <w:rPr>
          <w:b/>
          <w:caps/>
        </w:rPr>
      </w:pPr>
    </w:p>
    <w:p w14:paraId="1B2B4EA3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Г-Н НИКОЛА ПЕТКОВ</w:t>
      </w:r>
    </w:p>
    <w:p w14:paraId="6774870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СЕКРЕТАРИАТ НА НАЦИОНАЛНИЯ СЪВЕТ ЗА СЪТРУДНИЧЕСТВО ПО ЕТНИЧЕСКИТЕ И ИНТЕГРАЦИОННИТЕ ВЪПРОСИ,</w:t>
      </w:r>
    </w:p>
    <w:p w14:paraId="7C6CD9C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МИНИСТЕРСКИ СЪВЕТ</w:t>
      </w:r>
    </w:p>
    <w:p w14:paraId="76EB9702" w14:textId="77777777" w:rsidR="003E1CB8" w:rsidRPr="00496A91" w:rsidRDefault="003E1CB8" w:rsidP="003E1CB8">
      <w:pPr>
        <w:rPr>
          <w:b/>
        </w:rPr>
      </w:pPr>
    </w:p>
    <w:p w14:paraId="470D215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РАДОСЛАВ МИЛАНОВ</w:t>
      </w:r>
    </w:p>
    <w:p w14:paraId="5DC4B29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ДИРЕКТОР НА ДИРЕКЦИЯ „СТРАТЕГИЧЕСКО ПЛАНИРАНЕ“</w:t>
      </w:r>
    </w:p>
    <w:p w14:paraId="5E04163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МИНИСТЕРСКИ СЪВЕТ</w:t>
      </w:r>
    </w:p>
    <w:p w14:paraId="5DD5CB4B" w14:textId="77777777" w:rsidR="003E1CB8" w:rsidRPr="00496A91" w:rsidRDefault="003E1CB8" w:rsidP="003E1CB8">
      <w:pPr>
        <w:rPr>
          <w:b/>
        </w:rPr>
      </w:pPr>
    </w:p>
    <w:p w14:paraId="6DE4F1B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ИРЕНА ПЪРВАНОВА</w:t>
      </w:r>
    </w:p>
    <w:p w14:paraId="031A8BF2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ДИРЕКТОР НА ДИРЕКЦИЯ „ДОБРО УПРАВЛЕНИЕ“</w:t>
      </w:r>
    </w:p>
    <w:p w14:paraId="2C7783E1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МИНИСТЕРСКИ СЪВЕТ</w:t>
      </w:r>
    </w:p>
    <w:p w14:paraId="000B14BA" w14:textId="77777777" w:rsidR="003E1CB8" w:rsidRPr="00496A91" w:rsidRDefault="003E1CB8" w:rsidP="003E1CB8">
      <w:pPr>
        <w:rPr>
          <w:b/>
        </w:rPr>
      </w:pPr>
    </w:p>
    <w:p w14:paraId="4426E0B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МАРИЯ ВЕСЕЛИНОВА</w:t>
      </w:r>
    </w:p>
    <w:p w14:paraId="2287885A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НАЧАЛНИК НА ОТДЕЛ, ДИРЕКЦИЯ „ЕВРОПЕЙСКИ ВЪПРОСИ И ПОЛИТИКИ“</w:t>
      </w:r>
    </w:p>
    <w:p w14:paraId="4486AAD4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ФИНАНСИТЕ</w:t>
      </w:r>
    </w:p>
    <w:p w14:paraId="7D546173" w14:textId="77777777" w:rsidR="003E1CB8" w:rsidRPr="00496A91" w:rsidRDefault="003E1CB8" w:rsidP="003E1CB8">
      <w:pPr>
        <w:rPr>
          <w:b/>
        </w:rPr>
      </w:pPr>
    </w:p>
    <w:p w14:paraId="292B8233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г-жа добринка Кръстева</w:t>
      </w:r>
    </w:p>
    <w:p w14:paraId="052E971A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 xml:space="preserve">началник на отдел, </w:t>
      </w:r>
    </w:p>
    <w:p w14:paraId="6767793D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дирекция „цЕНТРАЛНО КООРДИНАЦИОННО ЗВЕНО”</w:t>
      </w:r>
    </w:p>
    <w:p w14:paraId="07A30D3A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ФИНАНСИТЕ</w:t>
      </w:r>
    </w:p>
    <w:p w14:paraId="153F2B69" w14:textId="77777777" w:rsidR="003E1CB8" w:rsidRPr="00496A91" w:rsidRDefault="003E1CB8" w:rsidP="003E1CB8">
      <w:pPr>
        <w:rPr>
          <w:b/>
        </w:rPr>
      </w:pPr>
    </w:p>
    <w:p w14:paraId="33711D9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АСЯ СТАНКОВА</w:t>
      </w:r>
    </w:p>
    <w:p w14:paraId="1589A192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ГЛАВЕН ДИРЕКТОР НА ГЛАВНА ДИРЕКЦИЯ „СТРАТЕГИЧЕСКО ПЛАНИРАНЕ И ПРОГРАМИ ЗА РЕГИОНАЛНО РАЗВИТИЕ“</w:t>
      </w:r>
    </w:p>
    <w:p w14:paraId="5C0824D8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РЕГИОНАЛНОТО РАЗВИТИЕ И БЛАГОУСТРОЙСТВОТО</w:t>
      </w:r>
    </w:p>
    <w:p w14:paraId="3F7A6542" w14:textId="77777777" w:rsidR="003E1CB8" w:rsidRPr="00496A91" w:rsidRDefault="003E1CB8" w:rsidP="003E1CB8">
      <w:pPr>
        <w:rPr>
          <w:b/>
        </w:rPr>
      </w:pPr>
    </w:p>
    <w:p w14:paraId="558B794E" w14:textId="17F52861" w:rsidR="003E1CB8" w:rsidRDefault="003E1CB8" w:rsidP="003E1CB8">
      <w:pPr>
        <w:rPr>
          <w:b/>
        </w:rPr>
      </w:pPr>
    </w:p>
    <w:p w14:paraId="331ACDEE" w14:textId="77777777" w:rsidR="00B46589" w:rsidRPr="00496A91" w:rsidRDefault="00B46589" w:rsidP="003E1CB8">
      <w:pPr>
        <w:rPr>
          <w:b/>
        </w:rPr>
      </w:pPr>
    </w:p>
    <w:p w14:paraId="62B9877D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lastRenderedPageBreak/>
        <w:t>Г-Н ЦВЕТАН СПАСОВ</w:t>
      </w:r>
    </w:p>
    <w:p w14:paraId="028FC4A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 xml:space="preserve">ГЛАВЕН ДИРЕКТОР </w:t>
      </w:r>
    </w:p>
    <w:p w14:paraId="60788A11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ГЛАВНА ДИРЕКЦИЯ „ЕВРОПЕЙСКИ ФОНДОВЕ, МЕЖДУНАРОДНИ ПРОГРАМИ И ПРОЕКТИ“</w:t>
      </w:r>
    </w:p>
    <w:p w14:paraId="0B55A5FE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ТРУДА И СОЦИАЛНАТА ПОЛИТИКА</w:t>
      </w:r>
    </w:p>
    <w:p w14:paraId="6FCDB665" w14:textId="77777777" w:rsidR="003E1CB8" w:rsidRPr="00496A91" w:rsidRDefault="003E1CB8" w:rsidP="003E1CB8">
      <w:pPr>
        <w:rPr>
          <w:b/>
        </w:rPr>
      </w:pPr>
    </w:p>
    <w:p w14:paraId="41DB3894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МИЛЕНА ЕНЧЕВА</w:t>
      </w:r>
    </w:p>
    <w:p w14:paraId="12165139" w14:textId="77777777" w:rsidR="003E1CB8" w:rsidRPr="00496A91" w:rsidRDefault="003E1CB8" w:rsidP="003E1CB8">
      <w:pPr>
        <w:rPr>
          <w:b/>
          <w:sz w:val="22"/>
          <w:szCs w:val="22"/>
        </w:rPr>
      </w:pPr>
      <w:r w:rsidRPr="00496A91">
        <w:rPr>
          <w:b/>
        </w:rPr>
        <w:t xml:space="preserve">ДИРЕКТОР НА ДИРЕКЦИЯ </w:t>
      </w:r>
      <w:r w:rsidRPr="00496A91">
        <w:rPr>
          <w:b/>
          <w:sz w:val="22"/>
          <w:szCs w:val="22"/>
        </w:rPr>
        <w:t>„МЕЖДУНАРОДНО СЪТРУДНИЧЕСТВО, ПРОГРАМИ И ЕВРОПЕЙСКА ИНТЕГРАЦИЯ“</w:t>
      </w:r>
    </w:p>
    <w:p w14:paraId="7D36A7CF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АГЕНЦИЯ ЗА СОЦИАЛНО ПОДПОМАГАНЕ</w:t>
      </w:r>
    </w:p>
    <w:p w14:paraId="34D0A191" w14:textId="77777777" w:rsidR="003E1CB8" w:rsidRPr="00496A91" w:rsidRDefault="003E1CB8" w:rsidP="003E1CB8">
      <w:pPr>
        <w:rPr>
          <w:b/>
        </w:rPr>
      </w:pPr>
    </w:p>
    <w:p w14:paraId="42D30AC5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ГЕОРГИ ВАЙСИЛОВ</w:t>
      </w:r>
    </w:p>
    <w:p w14:paraId="35511244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ИЗПЪЛНИТЕЛЕН ДИКРЕТОР НА ИА ПРОГРАМА „ОБРАЗОВАНИЕ“</w:t>
      </w:r>
    </w:p>
    <w:p w14:paraId="0236875C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ОБРАНИЕТО И НАУКАТА</w:t>
      </w:r>
    </w:p>
    <w:p w14:paraId="00F380EF" w14:textId="77777777" w:rsidR="003E1CB8" w:rsidRPr="00496A91" w:rsidRDefault="003E1CB8" w:rsidP="003E1CB8">
      <w:pPr>
        <w:rPr>
          <w:b/>
        </w:rPr>
      </w:pPr>
    </w:p>
    <w:p w14:paraId="18A60042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ИЛИЯНА ИЛИЕВА</w:t>
      </w:r>
    </w:p>
    <w:p w14:paraId="3364ADA0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ЗАМЕСТНИК ГЛАВЕН ДИРЕКТОР НА ГЛАВНА ДИРЕКЦИЯ „ЕВРОПЕЙСКИ ФОНДОВЕ ЗА КОНКУРЕНТНОСПОСОБНОСТ“</w:t>
      </w:r>
    </w:p>
    <w:p w14:paraId="3865AF0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ИНОВАЦИИТЕ И РАСТЕЖА</w:t>
      </w:r>
    </w:p>
    <w:p w14:paraId="2FF915D5" w14:textId="77777777" w:rsidR="003E1CB8" w:rsidRPr="00496A91" w:rsidRDefault="003E1CB8" w:rsidP="003E1CB8">
      <w:pPr>
        <w:rPr>
          <w:b/>
        </w:rPr>
      </w:pPr>
    </w:p>
    <w:p w14:paraId="01C7683F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РАДОСЛАВ РИЗОВ</w:t>
      </w:r>
    </w:p>
    <w:p w14:paraId="59F6E08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ГЛАВЕН ДИРЕКТОР</w:t>
      </w:r>
    </w:p>
    <w:p w14:paraId="6F1051E4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ГЛАВНА ДИРЕКЦИЯ „ЕВРОПЕЙСКИ ФОНДОВЕ ЗА КОНКУРЕНТНОСПОСОБНОСТ“</w:t>
      </w:r>
    </w:p>
    <w:p w14:paraId="6022872C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ИНОВАЦИИТЕ И РАСТЕЖА</w:t>
      </w:r>
    </w:p>
    <w:p w14:paraId="27A879D4" w14:textId="77777777" w:rsidR="003E1CB8" w:rsidRPr="00496A91" w:rsidRDefault="003E1CB8" w:rsidP="003E1CB8">
      <w:pPr>
        <w:rPr>
          <w:b/>
        </w:rPr>
      </w:pPr>
    </w:p>
    <w:p w14:paraId="05568180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ГАЛИНА  СИМЕОНОВА</w:t>
      </w:r>
    </w:p>
    <w:p w14:paraId="62B2C9EA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ГЛАВЕН ДИРЕКТОР В ГЛАВНА ДИРЕКЦИЯ „ОПЕРАТИВНА ПРОГРАМА „ОКОЛНА СРЕДА“</w:t>
      </w:r>
    </w:p>
    <w:p w14:paraId="7FF8FB9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ОКОЛНАТА СРЕДА И ВОДИТЕ</w:t>
      </w:r>
    </w:p>
    <w:p w14:paraId="0DD97534" w14:textId="77777777" w:rsidR="003E1CB8" w:rsidRPr="00496A91" w:rsidRDefault="003E1CB8" w:rsidP="003E1CB8">
      <w:pPr>
        <w:rPr>
          <w:b/>
        </w:rPr>
      </w:pPr>
    </w:p>
    <w:p w14:paraId="6A720429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СТОЯН КОТОВ</w:t>
      </w:r>
    </w:p>
    <w:p w14:paraId="3316828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ДИРЕКТОР НА ДИРЕКЦИЯ „МОРСКО ДЕЛО И РИБАРСТВО“</w:t>
      </w:r>
    </w:p>
    <w:p w14:paraId="019AECAF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 xml:space="preserve">МИНИСТЕРСТВО НА ЗЕМЕДЕЛИЕТО </w:t>
      </w:r>
    </w:p>
    <w:p w14:paraId="2F76B56A" w14:textId="77777777" w:rsidR="003E1CB8" w:rsidRPr="00496A91" w:rsidRDefault="003E1CB8" w:rsidP="003E1CB8">
      <w:pPr>
        <w:rPr>
          <w:b/>
        </w:rPr>
      </w:pPr>
    </w:p>
    <w:p w14:paraId="781A740E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ЕЛЕНА ИВАНОВА</w:t>
      </w:r>
    </w:p>
    <w:p w14:paraId="29E32C8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ДИРЕКТОР НА ДИРЕКЦИЯ „РАЗВИТИЕ НА СЕЛСКИТЕ РАЙОНИ“</w:t>
      </w:r>
    </w:p>
    <w:p w14:paraId="0B309E80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 xml:space="preserve">МИНИСТЕРСТВО НА ЗЕМЕДЕЛИЕТО </w:t>
      </w:r>
    </w:p>
    <w:p w14:paraId="633D4B58" w14:textId="77777777" w:rsidR="003E1CB8" w:rsidRPr="00496A91" w:rsidRDefault="003E1CB8" w:rsidP="003E1CB8">
      <w:pPr>
        <w:rPr>
          <w:b/>
        </w:rPr>
      </w:pPr>
    </w:p>
    <w:p w14:paraId="41806DAC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АННА ПЕТКОВА</w:t>
      </w:r>
    </w:p>
    <w:p w14:paraId="76FC3F3D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ИЗПЪЛНИТЕЛЕН ДИРЕКТОР,</w:t>
      </w:r>
    </w:p>
    <w:p w14:paraId="46130C9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ИЗПЪЛНИТЕЛНА АГЕНЦИЯ „ОДИТ НА СРЕДСТВАТА ОТ ЕС”</w:t>
      </w:r>
    </w:p>
    <w:p w14:paraId="63D7837A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ФИНАНСИТЕ</w:t>
      </w:r>
    </w:p>
    <w:p w14:paraId="5DDBD21C" w14:textId="77777777" w:rsidR="003E1CB8" w:rsidRPr="00496A91" w:rsidRDefault="003E1CB8" w:rsidP="003E1CB8">
      <w:pPr>
        <w:rPr>
          <w:b/>
        </w:rPr>
      </w:pPr>
    </w:p>
    <w:p w14:paraId="55186080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ДЕТЕЛИНА КАРАЕНЕВА</w:t>
      </w:r>
    </w:p>
    <w:p w14:paraId="233AF0A8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ДИРЕКТОР НА ДИРЕКЦИЯ „НАЦИОНАЛЕН ФОНД”</w:t>
      </w:r>
    </w:p>
    <w:p w14:paraId="272F34ED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 xml:space="preserve">МИНИСТЕРСТВО НА ФИНАНСИТЕ </w:t>
      </w:r>
    </w:p>
    <w:p w14:paraId="590E1E0B" w14:textId="77777777" w:rsidR="003E1CB8" w:rsidRPr="00496A91" w:rsidRDefault="003E1CB8" w:rsidP="003E1CB8">
      <w:pPr>
        <w:rPr>
          <w:b/>
        </w:rPr>
      </w:pPr>
    </w:p>
    <w:p w14:paraId="0DA383CF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МАЛИНА КРУМОВА</w:t>
      </w:r>
    </w:p>
    <w:p w14:paraId="550460AF" w14:textId="77777777" w:rsidR="003E1CB8" w:rsidRPr="00496A91" w:rsidRDefault="003E1CB8" w:rsidP="003E1CB8">
      <w:pPr>
        <w:jc w:val="both"/>
        <w:rPr>
          <w:b/>
          <w:szCs w:val="20"/>
        </w:rPr>
      </w:pPr>
      <w:r w:rsidRPr="00496A91">
        <w:rPr>
          <w:b/>
          <w:szCs w:val="20"/>
        </w:rPr>
        <w:t xml:space="preserve">ПРЕДСЕДАТЕЛ НА ДЪРЖАВНА АГЕНЦИЯ „БЕЗОПАСНОСТ НА ДВИЖЕНИЕТО ПО ПЪТИЩАТА“ </w:t>
      </w:r>
    </w:p>
    <w:p w14:paraId="23FDF42A" w14:textId="77777777" w:rsidR="003E1CB8" w:rsidRPr="00496A91" w:rsidRDefault="003E1CB8" w:rsidP="003E1CB8">
      <w:pPr>
        <w:rPr>
          <w:b/>
        </w:rPr>
      </w:pPr>
    </w:p>
    <w:p w14:paraId="608CB9E2" w14:textId="265B023F" w:rsidR="003E1CB8" w:rsidRDefault="003E1CB8" w:rsidP="003E1CB8">
      <w:pPr>
        <w:rPr>
          <w:b/>
        </w:rPr>
      </w:pPr>
    </w:p>
    <w:p w14:paraId="0C71FC1D" w14:textId="77777777" w:rsidR="00B46589" w:rsidRPr="00496A91" w:rsidRDefault="00B46589" w:rsidP="003E1CB8">
      <w:pPr>
        <w:rPr>
          <w:b/>
        </w:rPr>
      </w:pPr>
    </w:p>
    <w:p w14:paraId="11C41003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КРИСТИНА ВАСИЛЕВА</w:t>
      </w:r>
    </w:p>
    <w:p w14:paraId="29A6EEB3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ГЛАВЕН ЕКСПЕРТ, ДИРЕКЦИЯ „ЗАКОНОДАТЕЛСТВО И МЕТОДОЛОГИЯ”</w:t>
      </w:r>
    </w:p>
    <w:p w14:paraId="042017EE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АГЕНЦИЯ ПО ОБЩЕСТВЕНИ ПОРЪЧКИ</w:t>
      </w:r>
    </w:p>
    <w:p w14:paraId="5E42C333" w14:textId="77777777" w:rsidR="003E1CB8" w:rsidRPr="00496A91" w:rsidRDefault="003E1CB8" w:rsidP="003E1CB8">
      <w:pPr>
        <w:rPr>
          <w:b/>
        </w:rPr>
      </w:pPr>
    </w:p>
    <w:p w14:paraId="42476F24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ИВА ИВАНОВА</w:t>
      </w:r>
    </w:p>
    <w:p w14:paraId="497F9C55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 xml:space="preserve">ЗАМАМЕСТНИК ИЗПЪЛНИТЕЛЕН ДИРЕКТОР </w:t>
      </w:r>
    </w:p>
    <w:p w14:paraId="3F9D4411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ДЪРЖАВЕН ФОНД „ЗЕМЕДЕЛИЕ“</w:t>
      </w:r>
    </w:p>
    <w:p w14:paraId="0F491C31" w14:textId="77777777" w:rsidR="003E1CB8" w:rsidRPr="00496A91" w:rsidRDefault="003E1CB8" w:rsidP="003E1CB8">
      <w:pPr>
        <w:rPr>
          <w:b/>
        </w:rPr>
      </w:pPr>
    </w:p>
    <w:p w14:paraId="02CB3961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РОСИЦА ГАВАЗОВА</w:t>
      </w:r>
    </w:p>
    <w:p w14:paraId="4964ECD8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 xml:space="preserve">ГЛАВЕН ЕКСПЕРТ, </w:t>
      </w:r>
    </w:p>
    <w:p w14:paraId="3FDEF390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ДИРЕКЦИЯ „МЕЖДУНАРОДНИ ПРОЕКТИ“</w:t>
      </w:r>
    </w:p>
    <w:p w14:paraId="6732A4AA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МИНИСТЕРСТВО НА ВЪТРЕШНИТЕ РАБОТИ</w:t>
      </w:r>
    </w:p>
    <w:p w14:paraId="1CE4074B" w14:textId="77777777" w:rsidR="003E1CB8" w:rsidRPr="00496A91" w:rsidRDefault="003E1CB8" w:rsidP="003E1CB8">
      <w:pPr>
        <w:rPr>
          <w:b/>
          <w:caps/>
        </w:rPr>
      </w:pPr>
    </w:p>
    <w:p w14:paraId="72F8938C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</w:rPr>
        <w:t>Г-ЖА ЙОАНА ИЛЧЕВСКА</w:t>
      </w:r>
    </w:p>
    <w:p w14:paraId="454150C1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ГЛАВЕН ЕКСПЕРТ В ОТДЕЛ „КРАТКОСРОЧНА БИЗНЕС СТАТИСТИКА“</w:t>
      </w:r>
    </w:p>
    <w:p w14:paraId="75C3CF5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ДИРЕКЦИЯ „БИЗНЕС СТАТИСТИКА“</w:t>
      </w:r>
    </w:p>
    <w:p w14:paraId="73F6CEB1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НАЦИОНАЛЕН СТАТИСТИЧЕСКИ ИНСТИТУТ</w:t>
      </w:r>
    </w:p>
    <w:p w14:paraId="5E644739" w14:textId="77777777" w:rsidR="003E1CB8" w:rsidRPr="00496A91" w:rsidRDefault="003E1CB8" w:rsidP="003E1CB8">
      <w:pPr>
        <w:rPr>
          <w:b/>
        </w:rPr>
      </w:pPr>
    </w:p>
    <w:p w14:paraId="480D375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</w:t>
      </w:r>
      <w:r w:rsidRPr="00496A91">
        <w:t xml:space="preserve"> </w:t>
      </w:r>
      <w:r w:rsidRPr="00496A91">
        <w:rPr>
          <w:b/>
        </w:rPr>
        <w:t>АНА ДЖУМАЛИЕВА</w:t>
      </w:r>
    </w:p>
    <w:p w14:paraId="3E10D215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ЧЛЕН НА КОМИСИЯ ЗА ЗАЩИТА ОТ ДИСКРИМИНАЦИЯ</w:t>
      </w:r>
    </w:p>
    <w:p w14:paraId="2658426D" w14:textId="77777777" w:rsidR="003E1CB8" w:rsidRPr="00496A91" w:rsidRDefault="003E1CB8" w:rsidP="003E1CB8">
      <w:pPr>
        <w:rPr>
          <w:b/>
          <w:caps/>
        </w:rPr>
      </w:pPr>
    </w:p>
    <w:p w14:paraId="22F91E6D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Г-Н Костадин Димитров</w:t>
      </w:r>
    </w:p>
    <w:p w14:paraId="4A10F25F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 xml:space="preserve">представител НА </w:t>
      </w:r>
      <w:r w:rsidRPr="00496A91">
        <w:rPr>
          <w:b/>
        </w:rPr>
        <w:t>НАЦИОНАЛНОТО СДРУЖЕНИЕ НА ОБЩИНИТЕ В РЕПУБЛИКА БЪЛГАРИЯ (НСОРБ)</w:t>
      </w:r>
    </w:p>
    <w:p w14:paraId="072EF7E3" w14:textId="77777777" w:rsidR="003E1CB8" w:rsidRPr="00496A91" w:rsidRDefault="003E1CB8" w:rsidP="003E1CB8">
      <w:pPr>
        <w:rPr>
          <w:b/>
          <w:caps/>
        </w:rPr>
      </w:pPr>
    </w:p>
    <w:p w14:paraId="2FE87CF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ВЯРА ТОДЕВА</w:t>
      </w:r>
    </w:p>
    <w:p w14:paraId="050F87E6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</w:rPr>
        <w:t>ОБЛАСТЕН УПРАВИТЕЛ НА ОБЛАСТ СОФИЯ И</w:t>
      </w:r>
      <w:r w:rsidRPr="00496A91">
        <w:rPr>
          <w:b/>
        </w:rPr>
        <w:br/>
        <w:t>ПРЕДСТАВИТЕЛ НА ЮГОЗАПАДЕН РАЙОН</w:t>
      </w:r>
    </w:p>
    <w:p w14:paraId="3FDD2672" w14:textId="77777777" w:rsidR="003E1CB8" w:rsidRPr="00496A91" w:rsidRDefault="003E1CB8" w:rsidP="003E1CB8">
      <w:pPr>
        <w:rPr>
          <w:b/>
        </w:rPr>
      </w:pPr>
    </w:p>
    <w:p w14:paraId="2218BD7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ГИНКА РАЙЧЕВА</w:t>
      </w:r>
    </w:p>
    <w:p w14:paraId="2A29D7E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ОБЛАСТЕН УПРАВИТЕЛ НА ОБЛАСТ ХАСКОВО И</w:t>
      </w:r>
    </w:p>
    <w:p w14:paraId="224C5F95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ЮЖЕН ЦЕНТРАЛЕН РАЙОН</w:t>
      </w:r>
    </w:p>
    <w:p w14:paraId="66FBA67A" w14:textId="77777777" w:rsidR="003E1CB8" w:rsidRPr="00496A91" w:rsidRDefault="003E1CB8" w:rsidP="003E1CB8">
      <w:pPr>
        <w:rPr>
          <w:b/>
        </w:rPr>
      </w:pPr>
    </w:p>
    <w:p w14:paraId="5F2E7DDF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ИЛИЯН ЯНЧЕВ</w:t>
      </w:r>
    </w:p>
    <w:p w14:paraId="159FAEE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КМЕТ НА ОБЩИНА МАЛКО ТЪРНОВО И</w:t>
      </w:r>
    </w:p>
    <w:p w14:paraId="2A05940F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ЮГОИЗТОЧЕН РАЙОН</w:t>
      </w:r>
    </w:p>
    <w:p w14:paraId="330DC982" w14:textId="77777777" w:rsidR="003E1CB8" w:rsidRPr="00496A91" w:rsidRDefault="003E1CB8" w:rsidP="003E1CB8">
      <w:pPr>
        <w:rPr>
          <w:b/>
        </w:rPr>
      </w:pPr>
    </w:p>
    <w:p w14:paraId="32F853B3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Г-н ВИКТОР СТОЙЧЕВ</w:t>
      </w:r>
    </w:p>
    <w:p w14:paraId="7BAFBAD6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 xml:space="preserve">областен управител на област Ловеч И </w:t>
      </w:r>
    </w:p>
    <w:p w14:paraId="1F9FA884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РСР НА СЕВЕРОЗАПАДЕН РАЙОН</w:t>
      </w:r>
    </w:p>
    <w:p w14:paraId="4B10A4B2" w14:textId="77777777" w:rsidR="003E1CB8" w:rsidRPr="00496A91" w:rsidRDefault="003E1CB8" w:rsidP="003E1CB8">
      <w:pPr>
        <w:rPr>
          <w:b/>
        </w:rPr>
      </w:pPr>
    </w:p>
    <w:p w14:paraId="588B2B3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МАРИЯ БАШЕВА-ВЕНКОВА</w:t>
      </w:r>
    </w:p>
    <w:p w14:paraId="6E059BB1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областен управител на област габрово и</w:t>
      </w:r>
    </w:p>
    <w:p w14:paraId="6832D6C6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РСР НА СЕВЕРЕН ЦЕНТРАЛЕН РАЙОН</w:t>
      </w:r>
    </w:p>
    <w:p w14:paraId="01666557" w14:textId="77777777" w:rsidR="003E1CB8" w:rsidRPr="00496A91" w:rsidRDefault="003E1CB8" w:rsidP="003E1CB8">
      <w:pPr>
        <w:rPr>
          <w:b/>
        </w:rPr>
      </w:pPr>
    </w:p>
    <w:p w14:paraId="504A744D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Г-ж Йорданка Костадинова</w:t>
      </w:r>
    </w:p>
    <w:p w14:paraId="535C8291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 xml:space="preserve">областен управител на област Добрич И  </w:t>
      </w:r>
    </w:p>
    <w:p w14:paraId="1F09DCC1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РСР НА СЕВЕРОИЗТОЧЕН РАЙОН</w:t>
      </w:r>
    </w:p>
    <w:p w14:paraId="5866970D" w14:textId="77777777" w:rsidR="003E1CB8" w:rsidRPr="00496A91" w:rsidRDefault="003E1CB8" w:rsidP="003E1CB8">
      <w:pPr>
        <w:rPr>
          <w:b/>
          <w:caps/>
        </w:rPr>
      </w:pPr>
    </w:p>
    <w:p w14:paraId="72BDBDBD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Г-Н СТЕФАН ЧАЙКОВ</w:t>
      </w:r>
    </w:p>
    <w:p w14:paraId="7424EAB3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 xml:space="preserve">ЧЛЕН НА УС НА Асоциацията на индустриалния </w:t>
      </w:r>
    </w:p>
    <w:p w14:paraId="474CDCB9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капитал в България</w:t>
      </w:r>
    </w:p>
    <w:p w14:paraId="6ABC7D3F" w14:textId="0BE1941E" w:rsidR="003E1CB8" w:rsidRDefault="003E1CB8" w:rsidP="003E1CB8">
      <w:pPr>
        <w:rPr>
          <w:b/>
          <w:caps/>
        </w:rPr>
      </w:pPr>
    </w:p>
    <w:p w14:paraId="67FC037C" w14:textId="77777777" w:rsidR="00B46589" w:rsidRPr="00496A91" w:rsidRDefault="00B46589" w:rsidP="003E1CB8">
      <w:pPr>
        <w:rPr>
          <w:b/>
          <w:caps/>
        </w:rPr>
      </w:pPr>
    </w:p>
    <w:p w14:paraId="5C1DC422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Г-жа светла русева</w:t>
      </w:r>
    </w:p>
    <w:p w14:paraId="7CFA3BEB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ПРЕДСТАВИТЕЛ НА Българска стопанска камара</w:t>
      </w:r>
    </w:p>
    <w:p w14:paraId="26D991F8" w14:textId="77777777" w:rsidR="003E1CB8" w:rsidRPr="00496A91" w:rsidRDefault="003E1CB8" w:rsidP="003E1CB8">
      <w:pPr>
        <w:rPr>
          <w:b/>
          <w:caps/>
        </w:rPr>
      </w:pPr>
    </w:p>
    <w:p w14:paraId="03C1AAA5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Г-н людмил иванов</w:t>
      </w:r>
    </w:p>
    <w:p w14:paraId="37BC1D5C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член НА УС на Българска търговско-промишлена палата (БТПП)</w:t>
      </w:r>
    </w:p>
    <w:p w14:paraId="46BF2CB6" w14:textId="77777777" w:rsidR="003E1CB8" w:rsidRPr="00496A91" w:rsidRDefault="003E1CB8" w:rsidP="003E1CB8">
      <w:pPr>
        <w:rPr>
          <w:b/>
        </w:rPr>
      </w:pPr>
    </w:p>
    <w:p w14:paraId="2F23173D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</w:rPr>
        <w:t>Г-Н ЙОРДАН АРАБАДЖИЕВ</w:t>
      </w:r>
    </w:p>
    <w:p w14:paraId="703F3FD2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КОНФЕДЕРАЦИЯ НА РАБОТОДАТЕЛИТЕ И ИНДУСТРИАЛЦИТЕ В БЪЛГАРИЯ (КРИБ)</w:t>
      </w:r>
    </w:p>
    <w:p w14:paraId="45805220" w14:textId="77777777" w:rsidR="003E1CB8" w:rsidRPr="00496A91" w:rsidRDefault="003E1CB8" w:rsidP="003E1CB8">
      <w:pPr>
        <w:rPr>
          <w:b/>
        </w:rPr>
      </w:pPr>
    </w:p>
    <w:p w14:paraId="66DB72C2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ДИМИТЪР ДИМИТРОВ</w:t>
      </w:r>
    </w:p>
    <w:p w14:paraId="0BCE743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СЪЮЗ ЗА СТОПАНСКА ИНИЦИАТИВА (ССИ)</w:t>
      </w:r>
    </w:p>
    <w:p w14:paraId="0A4D1F80" w14:textId="77777777" w:rsidR="003E1CB8" w:rsidRPr="00496A91" w:rsidRDefault="003E1CB8" w:rsidP="003E1CB8">
      <w:pPr>
        <w:rPr>
          <w:b/>
        </w:rPr>
      </w:pPr>
    </w:p>
    <w:p w14:paraId="4BBE29D8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Г-Н ПЕТЪР БУНЕВ</w:t>
      </w:r>
    </w:p>
    <w:p w14:paraId="59583416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ПРЕДСТАВИТЕЛ на Конфедерацията</w:t>
      </w:r>
    </w:p>
    <w:p w14:paraId="27D30A0F" w14:textId="77777777" w:rsidR="003E1CB8" w:rsidRPr="00496A91" w:rsidRDefault="003E1CB8" w:rsidP="003E1CB8">
      <w:pPr>
        <w:rPr>
          <w:b/>
          <w:caps/>
        </w:rPr>
      </w:pPr>
      <w:r w:rsidRPr="00496A91">
        <w:rPr>
          <w:b/>
          <w:caps/>
        </w:rPr>
        <w:t>на независимите синдикати в България (кнсб)</w:t>
      </w:r>
    </w:p>
    <w:p w14:paraId="6635A1A9" w14:textId="77777777" w:rsidR="003E1CB8" w:rsidRPr="00496A91" w:rsidRDefault="003E1CB8" w:rsidP="003E1CB8">
      <w:pPr>
        <w:rPr>
          <w:b/>
          <w:caps/>
        </w:rPr>
      </w:pPr>
    </w:p>
    <w:p w14:paraId="3287C3C9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НЕЛИ ХРИСТОВА-БОЯНОВА</w:t>
      </w:r>
    </w:p>
    <w:p w14:paraId="1D6EC55F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КОНФЕДЕРАЛЕН СЕКРЕТАР НА КТ „ПОДКРЕПА“</w:t>
      </w:r>
    </w:p>
    <w:p w14:paraId="3D968EB3" w14:textId="77777777" w:rsidR="003E1CB8" w:rsidRPr="00496A91" w:rsidRDefault="003E1CB8" w:rsidP="003E1CB8">
      <w:pPr>
        <w:rPr>
          <w:b/>
        </w:rPr>
      </w:pPr>
    </w:p>
    <w:p w14:paraId="53ED43EA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ПАВЕЛ САВОВ</w:t>
      </w:r>
    </w:p>
    <w:p w14:paraId="50534E82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ПРЕДСЕДАТЕЛ НА БЪЛГАРСКА АСОЦИАЦИЯ ЗА РЕКРЕАЦИЯ, ИНТЕГРАЦИЯ И СПОРТ И ПРЕДСТАВИТЕЛ НА НАЦИОНАЛНИЯ СЪВЕТ ЗА ИНТЕГРАЦИЯ НА ХОРАТА С УВРЕЖДАНИЯ</w:t>
      </w:r>
    </w:p>
    <w:p w14:paraId="26F7BDA6" w14:textId="77777777" w:rsidR="003E1CB8" w:rsidRPr="00496A91" w:rsidRDefault="003E1CB8" w:rsidP="003E1CB8">
      <w:pPr>
        <w:rPr>
          <w:b/>
        </w:rPr>
      </w:pPr>
    </w:p>
    <w:p w14:paraId="09335CC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Г-ЖА ПЕТЯ КОРАЛОВА-НОЖАРОВА</w:t>
      </w:r>
    </w:p>
    <w:p w14:paraId="127AFF1C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БЪЛГАРСКА АКАДЕМИЯ НА НАУКИТЕ И ГЛАВЕН АСИСТЕНТ ОТ СЕКЦИЯ „РЕГИОНАЛНА И СЕКТОРНА ИКОНОМИКА“, ИНСТИТУТ ЗА ИКОНОМИЧЕСКИ ИЗСЛЕДВАНИЯ</w:t>
      </w:r>
    </w:p>
    <w:p w14:paraId="13998D39" w14:textId="77777777" w:rsidR="003E1CB8" w:rsidRPr="00496A91" w:rsidRDefault="003E1CB8" w:rsidP="003E1CB8">
      <w:pPr>
        <w:rPr>
          <w:b/>
        </w:rPr>
      </w:pPr>
    </w:p>
    <w:p w14:paraId="04CB7217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ВЪЛКО СТАНЕВ</w:t>
      </w:r>
    </w:p>
    <w:p w14:paraId="0BE4A08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СДРУЖЕНИЕ „БЪЛГАРСКИ ХЕЛЗИНКСКИ КОМИТЕТ“ (БХК)</w:t>
      </w:r>
    </w:p>
    <w:p w14:paraId="5CEFB336" w14:textId="77777777" w:rsidR="003E1CB8" w:rsidRPr="00496A91" w:rsidRDefault="003E1CB8" w:rsidP="003E1CB8">
      <w:pPr>
        <w:rPr>
          <w:b/>
        </w:rPr>
      </w:pPr>
    </w:p>
    <w:p w14:paraId="72BAF9BA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Г-Н ДАНИЕЛ ПОПОВ</w:t>
      </w:r>
    </w:p>
    <w:p w14:paraId="0A0B4FFB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ПРЕДСТАВИТЕЛ НА ЕКОЛОГИЧНО СДРУЖЕНИЕ „ЗА ЗЕМЯТА“</w:t>
      </w:r>
    </w:p>
    <w:p w14:paraId="6F0809F3" w14:textId="77777777" w:rsidR="003E1CB8" w:rsidRPr="00496A91" w:rsidRDefault="003E1CB8" w:rsidP="003E1CB8">
      <w:pPr>
        <w:rPr>
          <w:b/>
        </w:rPr>
      </w:pPr>
    </w:p>
    <w:p w14:paraId="2272B135" w14:textId="77777777" w:rsidR="003E1CB8" w:rsidRPr="00496A91" w:rsidRDefault="003E1CB8" w:rsidP="003E1CB8">
      <w:pPr>
        <w:rPr>
          <w:b/>
          <w:bCs/>
          <w:sz w:val="22"/>
          <w:szCs w:val="22"/>
          <w:lang w:eastAsia="zh-CN"/>
        </w:rPr>
      </w:pPr>
      <w:r w:rsidRPr="00496A91">
        <w:rPr>
          <w:b/>
          <w:bCs/>
        </w:rPr>
        <w:t>Г-Н ИЛИЯ ГЪТОВСКИ</w:t>
      </w:r>
    </w:p>
    <w:p w14:paraId="2504F088" w14:textId="77777777" w:rsidR="003E1CB8" w:rsidRPr="00496A91" w:rsidRDefault="003E1CB8" w:rsidP="003E1CB8">
      <w:pPr>
        <w:rPr>
          <w:b/>
        </w:rPr>
      </w:pPr>
      <w:r w:rsidRPr="00496A91">
        <w:rPr>
          <w:b/>
        </w:rPr>
        <w:t>СДРУЖЕНИЕ „ЕКСПЕРТЕН ПУЛ БЪЛГАРИЯ”</w:t>
      </w:r>
    </w:p>
    <w:p w14:paraId="498C66AD" w14:textId="77777777" w:rsidR="003E1CB8" w:rsidRPr="00496A91" w:rsidRDefault="003E1CB8" w:rsidP="003E1CB8">
      <w:pPr>
        <w:rPr>
          <w:b/>
        </w:rPr>
      </w:pPr>
    </w:p>
    <w:p w14:paraId="2A4BC973" w14:textId="77777777" w:rsidR="003E1CB8" w:rsidRPr="00496A91" w:rsidRDefault="003E1CB8" w:rsidP="003E1CB8">
      <w:pPr>
        <w:rPr>
          <w:b/>
          <w:sz w:val="22"/>
          <w:szCs w:val="22"/>
          <w:lang w:eastAsia="zh-CN"/>
        </w:rPr>
      </w:pPr>
      <w:r w:rsidRPr="00496A91">
        <w:rPr>
          <w:b/>
        </w:rPr>
        <w:t>Г-ЖА ИЛИАНА ФИЛИПОВА</w:t>
      </w:r>
    </w:p>
    <w:p w14:paraId="387C0902" w14:textId="77777777" w:rsidR="003E1CB8" w:rsidRPr="00352E35" w:rsidRDefault="003E1CB8" w:rsidP="003E1CB8">
      <w:pPr>
        <w:rPr>
          <w:b/>
        </w:rPr>
      </w:pPr>
      <w:r w:rsidRPr="00496A91">
        <w:rPr>
          <w:b/>
        </w:rPr>
        <w:t>СДРУЖЕНИЕ „АГЕНЦИЯ ЗА РЕГИОНАЛНО И ИКОНОМИЧЕСКО РАЗВИТИЕ“ (АРИР)</w:t>
      </w:r>
    </w:p>
    <w:p w14:paraId="1F414E75" w14:textId="7DF1616F" w:rsidR="00B217A7" w:rsidRPr="00352E35" w:rsidRDefault="00B217A7" w:rsidP="00B22713">
      <w:pPr>
        <w:spacing w:line="360" w:lineRule="auto"/>
        <w:rPr>
          <w:b/>
          <w:lang w:val="ru-RU"/>
        </w:rPr>
      </w:pPr>
    </w:p>
    <w:p w14:paraId="276BA4B7" w14:textId="7A2E7CB5" w:rsidR="00A0486A" w:rsidRPr="00352E35" w:rsidRDefault="00FA2D49" w:rsidP="007B66C4">
      <w:pPr>
        <w:tabs>
          <w:tab w:val="left" w:pos="567"/>
        </w:tabs>
        <w:spacing w:line="360" w:lineRule="auto"/>
        <w:jc w:val="both"/>
        <w:rPr>
          <w:i/>
          <w:color w:val="FF0000"/>
          <w:szCs w:val="20"/>
        </w:rPr>
      </w:pPr>
      <w:r w:rsidRPr="00352E35">
        <w:rPr>
          <w:b/>
        </w:rPr>
        <w:t>Относно:</w:t>
      </w:r>
      <w:r w:rsidR="00A0486A" w:rsidRPr="00352E35">
        <w:rPr>
          <w:i/>
        </w:rPr>
        <w:t xml:space="preserve"> Неприсъствено решение на КН на ПТС – изменение на ОПТТИ</w:t>
      </w:r>
      <w:r w:rsidR="00B66C26">
        <w:rPr>
          <w:i/>
        </w:rPr>
        <w:t xml:space="preserve"> 2014-2020:</w:t>
      </w:r>
      <w:r w:rsidR="00A0486A" w:rsidRPr="00352E35">
        <w:rPr>
          <w:i/>
        </w:rPr>
        <w:t xml:space="preserve"> </w:t>
      </w:r>
      <w:r w:rsidR="005560EC" w:rsidRPr="00352E35">
        <w:rPr>
          <w:i/>
        </w:rPr>
        <w:t>прилагане на 100 % ставка на съфинансиране на приноса от ЕС за разходите от заявления за плащане към ЕК през 10-та счетоводна година по приоритетни оси 1, 3 и 4, за които делът на сертифицираните разходи е под 100 % спрямо заложеното в бюджета на програмата</w:t>
      </w:r>
      <w:r w:rsidR="00C618FA" w:rsidRPr="00352E35">
        <w:rPr>
          <w:i/>
        </w:rPr>
        <w:t>, както и за приоритетна ос 5.</w:t>
      </w:r>
      <w:r w:rsidR="00C618FA" w:rsidRPr="00352E35">
        <w:t xml:space="preserve">      </w:t>
      </w:r>
      <w:r w:rsidR="005560EC" w:rsidRPr="00352E35">
        <w:rPr>
          <w:i/>
        </w:rPr>
        <w:t xml:space="preserve"> </w:t>
      </w:r>
    </w:p>
    <w:p w14:paraId="679ABB86" w14:textId="77777777" w:rsidR="00FA2D49" w:rsidRPr="00352E35" w:rsidRDefault="00FA2D49" w:rsidP="00B22713">
      <w:pPr>
        <w:spacing w:line="360" w:lineRule="auto"/>
        <w:rPr>
          <w:b/>
          <w:lang w:val="ru-RU"/>
        </w:rPr>
      </w:pPr>
    </w:p>
    <w:p w14:paraId="73BA8031" w14:textId="2E291090" w:rsidR="00FA2D49" w:rsidRPr="00352E35" w:rsidRDefault="00FA2D49" w:rsidP="00A7127B">
      <w:pPr>
        <w:spacing w:line="360" w:lineRule="auto"/>
        <w:rPr>
          <w:b/>
          <w:lang w:val="ru-RU"/>
        </w:rPr>
      </w:pPr>
    </w:p>
    <w:p w14:paraId="54D4CBDD" w14:textId="77777777" w:rsidR="002B24F7" w:rsidRPr="00352E35" w:rsidRDefault="002B24F7" w:rsidP="002B24F7">
      <w:pPr>
        <w:ind w:firstLine="720"/>
        <w:jc w:val="both"/>
        <w:rPr>
          <w:b/>
        </w:rPr>
      </w:pPr>
      <w:r w:rsidRPr="00352E35">
        <w:rPr>
          <w:b/>
        </w:rPr>
        <w:t>УВАЖАЕМИ ГОСПОЖИ И ГОСПОДА,</w:t>
      </w:r>
    </w:p>
    <w:p w14:paraId="029DC511" w14:textId="77777777" w:rsidR="00264A93" w:rsidRPr="00352E35" w:rsidRDefault="00264A93" w:rsidP="002B24F7">
      <w:pPr>
        <w:ind w:firstLine="720"/>
        <w:jc w:val="both"/>
        <w:rPr>
          <w:b/>
        </w:rPr>
      </w:pPr>
    </w:p>
    <w:p w14:paraId="799DC03D" w14:textId="0C544891" w:rsidR="002638B1" w:rsidRDefault="00C60030" w:rsidP="00635F3B">
      <w:pPr>
        <w:spacing w:line="360" w:lineRule="auto"/>
        <w:ind w:firstLine="720"/>
        <w:jc w:val="both"/>
        <w:rPr>
          <w:lang w:val="en-US"/>
        </w:rPr>
      </w:pPr>
      <w:r w:rsidRPr="00352E35">
        <w:t>На основание чл. 16 от Вътрешните правила за работа на комитета за наблюдение (КН) на Програма „Транспортна свързаност” 2021-2027 г. (ПТС), приложено Ви изпращам</w:t>
      </w:r>
      <w:r w:rsidR="0064073B">
        <w:rPr>
          <w:lang w:val="en-US"/>
        </w:rPr>
        <w:t>,</w:t>
      </w:r>
      <w:r w:rsidRPr="00352E35">
        <w:t xml:space="preserve"> за вземане на неприсъствено решение</w:t>
      </w:r>
      <w:r w:rsidR="0064073B">
        <w:rPr>
          <w:lang w:val="en-US"/>
        </w:rPr>
        <w:t>,</w:t>
      </w:r>
      <w:r w:rsidRPr="00352E35">
        <w:t xml:space="preserve"> Изменение на Оперативна програма „Транспорт и транспортна инфраструктура“ 2014-2020 г. (ОПТТИ)</w:t>
      </w:r>
      <w:r w:rsidR="006D4B08">
        <w:t>.</w:t>
      </w:r>
      <w:r w:rsidR="00635F3B" w:rsidRPr="00352E35">
        <w:rPr>
          <w:lang w:val="en-US"/>
        </w:rPr>
        <w:t xml:space="preserve"> </w:t>
      </w:r>
    </w:p>
    <w:p w14:paraId="1673AD83" w14:textId="62209878" w:rsidR="000C1BBA" w:rsidRPr="000C1BBA" w:rsidRDefault="000C1BBA" w:rsidP="000C1BBA">
      <w:pPr>
        <w:spacing w:line="360" w:lineRule="auto"/>
        <w:ind w:firstLine="720"/>
        <w:jc w:val="both"/>
      </w:pPr>
      <w:r>
        <w:t>Процедурата за неприсъствено</w:t>
      </w:r>
      <w:r w:rsidR="0008422A">
        <w:t xml:space="preserve"> вземане на решение се инициира</w:t>
      </w:r>
      <w:r w:rsidR="00482F39">
        <w:t xml:space="preserve"> повторно и</w:t>
      </w:r>
      <w:r w:rsidR="0008422A">
        <w:t xml:space="preserve"> координирано </w:t>
      </w:r>
      <w:r>
        <w:t>с ЦКЗ и други УО, след проведена</w:t>
      </w:r>
      <w:r w:rsidRPr="000C1BBA">
        <w:t xml:space="preserve"> </w:t>
      </w:r>
      <w:r>
        <w:t xml:space="preserve">на 12.09.2024 г. </w:t>
      </w:r>
      <w:r w:rsidRPr="000C1BBA">
        <w:t>техническа среща със службите на ЕК и предвид изяснените методически въпроси, свързани с възможността за прилагане на 100% европейско съфинансиране за последната счетоводна година на програмен период 2014 – 2020 г.</w:t>
      </w:r>
    </w:p>
    <w:p w14:paraId="33E4E4AA" w14:textId="77777777" w:rsidR="00207A7A" w:rsidRDefault="00207A7A" w:rsidP="000059CE">
      <w:pPr>
        <w:spacing w:line="360" w:lineRule="auto"/>
        <w:ind w:firstLine="720"/>
        <w:jc w:val="both"/>
      </w:pPr>
      <w:r>
        <w:t>По Оперативна програма „Транспорт и транспортна инфраструктура“</w:t>
      </w:r>
      <w:r w:rsidR="00F530AC" w:rsidRPr="00352E35">
        <w:t xml:space="preserve"> </w:t>
      </w:r>
      <w:r w:rsidR="006D4B08">
        <w:rPr>
          <w:bCs/>
          <w:iCs/>
        </w:rPr>
        <w:t>с</w:t>
      </w:r>
      <w:r w:rsidR="006D4B08" w:rsidRPr="006D4B08">
        <w:rPr>
          <w:bCs/>
          <w:iCs/>
        </w:rPr>
        <w:t xml:space="preserve">ъгласно приетите с Регламент (ЕС) 2024/795 </w:t>
      </w:r>
      <w:r w:rsidR="00B66C26">
        <w:rPr>
          <w:bCs/>
          <w:iCs/>
          <w:lang w:val="en-US"/>
        </w:rPr>
        <w:t xml:space="preserve">(STEP) </w:t>
      </w:r>
      <w:r w:rsidR="006D4B08" w:rsidRPr="006D4B08">
        <w:rPr>
          <w:bCs/>
          <w:iCs/>
        </w:rPr>
        <w:t>изменения в Регламент (ЕС) № 1303/2013</w:t>
      </w:r>
      <w:r w:rsidR="006D4B08">
        <w:rPr>
          <w:bCs/>
          <w:iCs/>
        </w:rPr>
        <w:t xml:space="preserve"> </w:t>
      </w:r>
      <w:r>
        <w:t>е необходимо да бъде направено изменение:</w:t>
      </w:r>
      <w:r w:rsidR="00F530AC" w:rsidRPr="00352E35">
        <w:t xml:space="preserve"> </w:t>
      </w:r>
      <w:r w:rsidRPr="00C723A2">
        <w:t>прилагане на 100 % ставка на съфинансиране на приноса от ЕС за разходите от заявления за плащане към ЕК през 10-та счетоводна годи</w:t>
      </w:r>
      <w:r>
        <w:t xml:space="preserve">на по приоритетни оси 1, 3 и 4, </w:t>
      </w:r>
      <w:r w:rsidRPr="00C723A2">
        <w:t>за които делът на сертифицираните разходи е под 100 % спрямо заложеното в бюджета на програмата, както и за приоритетна ос 5</w:t>
      </w:r>
      <w:r>
        <w:t>.</w:t>
      </w:r>
    </w:p>
    <w:p w14:paraId="173BB55A" w14:textId="724C38A0" w:rsidR="006D4B08" w:rsidRPr="009B2DB8" w:rsidRDefault="00207A7A" w:rsidP="00207A7A">
      <w:pPr>
        <w:spacing w:line="360" w:lineRule="auto"/>
        <w:jc w:val="both"/>
      </w:pPr>
      <w:r>
        <w:t xml:space="preserve"> </w:t>
      </w:r>
      <w:r w:rsidR="006D4B08">
        <w:tab/>
      </w:r>
      <w:r w:rsidR="00BF0DE0" w:rsidRPr="00352E35">
        <w:t xml:space="preserve">С прилагането на </w:t>
      </w:r>
      <w:r w:rsidR="00B66C26">
        <w:t xml:space="preserve">тази </w:t>
      </w:r>
      <w:r w:rsidR="00BF0DE0" w:rsidRPr="00352E35">
        <w:t>възможност</w:t>
      </w:r>
      <w:r w:rsidR="00FE092E">
        <w:t xml:space="preserve"> по приоритетна ос 1</w:t>
      </w:r>
      <w:r w:rsidR="00B66C26">
        <w:t xml:space="preserve"> на ОПТТИ</w:t>
      </w:r>
      <w:r w:rsidR="00BF0DE0" w:rsidRPr="00352E35">
        <w:t xml:space="preserve"> ще бъде избегната очакваната загуба </w:t>
      </w:r>
      <w:r w:rsidR="00B66C26">
        <w:t xml:space="preserve">на средства от КФ </w:t>
      </w:r>
      <w:r w:rsidR="00BF0DE0" w:rsidRPr="00352E35">
        <w:t>в размер на 11 млн. лв.</w:t>
      </w:r>
      <w:r w:rsidR="000059CE" w:rsidRPr="00352E35">
        <w:rPr>
          <w:lang w:val="en-US"/>
        </w:rPr>
        <w:t xml:space="preserve"> </w:t>
      </w:r>
      <w:r w:rsidR="006D4B08" w:rsidRPr="00C723A2">
        <w:t xml:space="preserve">С прилагане на възможността по приоритетна ос 3, приоритетна ос 4 и приоритетна ос 5 на </w:t>
      </w:r>
      <w:r w:rsidR="00B66C26">
        <w:t>програмата</w:t>
      </w:r>
      <w:r w:rsidR="00B66C26" w:rsidRPr="00C723A2">
        <w:t xml:space="preserve"> </w:t>
      </w:r>
      <w:r w:rsidR="006D4B08" w:rsidRPr="00C723A2">
        <w:t>да се приложи ставка на съфинансиране в размер на 100% за включени в заявленията за плащане разходи за последната счетоводна година</w:t>
      </w:r>
      <w:r w:rsidR="006D4B08">
        <w:t>, както и правилото за гъвкавост при приключване,</w:t>
      </w:r>
      <w:r w:rsidR="006D4B08" w:rsidRPr="00C723A2">
        <w:t xml:space="preserve"> се очаква загубата на средства от ЕФРР да бъде намалена от </w:t>
      </w:r>
      <w:r w:rsidR="006D4B08" w:rsidRPr="006D4B08">
        <w:t>17.3 млн. лева на около 11.7 млн. лева.</w:t>
      </w:r>
      <w:r w:rsidR="006D4B08" w:rsidRPr="00C723A2">
        <w:t xml:space="preserve"> </w:t>
      </w:r>
    </w:p>
    <w:p w14:paraId="380B02A7" w14:textId="7957E0C4" w:rsidR="000F13CE" w:rsidRPr="00352E35" w:rsidRDefault="0015515F" w:rsidP="009B2DB8">
      <w:pPr>
        <w:spacing w:after="120" w:line="360" w:lineRule="auto"/>
        <w:ind w:left="-142" w:firstLine="851"/>
        <w:jc w:val="both"/>
      </w:pPr>
      <w:r w:rsidRPr="00352E35">
        <w:t xml:space="preserve">Вашите коментари може да изпращате </w:t>
      </w:r>
      <w:r w:rsidRPr="00352E35">
        <w:rPr>
          <w:b/>
        </w:rPr>
        <w:t>в срок</w:t>
      </w:r>
      <w:r w:rsidRPr="00352E35">
        <w:t xml:space="preserve"> </w:t>
      </w:r>
      <w:r w:rsidRPr="00352E35">
        <w:rPr>
          <w:b/>
        </w:rPr>
        <w:t xml:space="preserve">до </w:t>
      </w:r>
      <w:r w:rsidR="00DD1169">
        <w:rPr>
          <w:b/>
        </w:rPr>
        <w:t>01</w:t>
      </w:r>
      <w:r w:rsidRPr="00352E35">
        <w:rPr>
          <w:b/>
        </w:rPr>
        <w:t>.</w:t>
      </w:r>
      <w:r w:rsidR="00DD1169">
        <w:rPr>
          <w:b/>
          <w:lang w:val="en-US"/>
        </w:rPr>
        <w:t>10</w:t>
      </w:r>
      <w:r w:rsidR="000C4CBC" w:rsidRPr="00352E35">
        <w:rPr>
          <w:b/>
        </w:rPr>
        <w:t>.2024</w:t>
      </w:r>
      <w:r w:rsidRPr="00352E35">
        <w:rPr>
          <w:b/>
        </w:rPr>
        <w:t xml:space="preserve"> г. </w:t>
      </w:r>
      <w:r w:rsidRPr="00352E35">
        <w:t xml:space="preserve">на електронна поща </w:t>
      </w:r>
      <w:r w:rsidR="008D2A19" w:rsidRPr="00141F02">
        <w:rPr>
          <w:color w:val="0070C0"/>
          <w:u w:val="single"/>
        </w:rPr>
        <w:t>TCPMonitoringCommittee@mtc.government.bg</w:t>
      </w:r>
      <w:r w:rsidRPr="00352E35">
        <w:t xml:space="preserve">. При липса на писмен отговор от страна на член на Комитета за наблюдение се приема, че той съгласува проекта на решение без бележки. </w:t>
      </w:r>
    </w:p>
    <w:p w14:paraId="1971A1B4" w14:textId="77777777" w:rsidR="002215CA" w:rsidRPr="00352E35" w:rsidRDefault="00580489" w:rsidP="00B22713">
      <w:pPr>
        <w:spacing w:line="360" w:lineRule="auto"/>
        <w:jc w:val="both"/>
      </w:pPr>
      <w:r w:rsidRPr="00352E35">
        <w:rPr>
          <w:b/>
        </w:rPr>
        <w:t>Приложения</w:t>
      </w:r>
      <w:r w:rsidR="00A212CC" w:rsidRPr="00352E35">
        <w:rPr>
          <w:b/>
        </w:rPr>
        <w:t>:</w:t>
      </w:r>
      <w:r w:rsidRPr="00352E35">
        <w:t xml:space="preserve"> </w:t>
      </w:r>
    </w:p>
    <w:p w14:paraId="3755327C" w14:textId="77777777" w:rsidR="00D203F3" w:rsidRPr="00352E35" w:rsidRDefault="00D203F3" w:rsidP="00B46589">
      <w:pPr>
        <w:numPr>
          <w:ilvl w:val="0"/>
          <w:numId w:val="1"/>
        </w:numPr>
        <w:ind w:left="425" w:hanging="425"/>
        <w:jc w:val="both"/>
        <w:rPr>
          <w:i/>
        </w:rPr>
      </w:pPr>
      <w:r w:rsidRPr="00352E35">
        <w:rPr>
          <w:i/>
        </w:rPr>
        <w:t xml:space="preserve">Проект на решение на КН </w:t>
      </w:r>
    </w:p>
    <w:p w14:paraId="5A7E8C72" w14:textId="7816C48F" w:rsidR="00D203F3" w:rsidRPr="00352E35" w:rsidRDefault="00D203F3" w:rsidP="00B46589">
      <w:pPr>
        <w:numPr>
          <w:ilvl w:val="0"/>
          <w:numId w:val="1"/>
        </w:numPr>
        <w:ind w:left="425" w:hanging="425"/>
        <w:jc w:val="both"/>
        <w:rPr>
          <w:i/>
        </w:rPr>
      </w:pPr>
      <w:r w:rsidRPr="00352E35">
        <w:rPr>
          <w:i/>
        </w:rPr>
        <w:t xml:space="preserve">Проект на изменение на </w:t>
      </w:r>
      <w:r w:rsidR="00B46589">
        <w:rPr>
          <w:i/>
        </w:rPr>
        <w:t>ОПТТИ</w:t>
      </w:r>
    </w:p>
    <w:p w14:paraId="43DEE39B" w14:textId="77777777" w:rsidR="00593BB9" w:rsidRPr="00352E35" w:rsidRDefault="00A36F6D" w:rsidP="00B46589">
      <w:pPr>
        <w:numPr>
          <w:ilvl w:val="0"/>
          <w:numId w:val="1"/>
        </w:numPr>
        <w:ind w:left="425" w:hanging="425"/>
        <w:jc w:val="both"/>
        <w:rPr>
          <w:i/>
        </w:rPr>
      </w:pPr>
      <w:r w:rsidRPr="00352E35">
        <w:rPr>
          <w:i/>
        </w:rPr>
        <w:t xml:space="preserve">Обосновка за прилагането на </w:t>
      </w:r>
      <w:r w:rsidRPr="00352E35">
        <w:rPr>
          <w:i/>
          <w:lang w:val="en-US"/>
        </w:rPr>
        <w:t>STEP</w:t>
      </w:r>
    </w:p>
    <w:p w14:paraId="7AC6CDC4" w14:textId="5A42CD6B" w:rsidR="00A80DB6" w:rsidRDefault="00F01ACD" w:rsidP="00B46589">
      <w:pPr>
        <w:numPr>
          <w:ilvl w:val="0"/>
          <w:numId w:val="1"/>
        </w:numPr>
        <w:ind w:left="425" w:hanging="425"/>
        <w:jc w:val="both"/>
        <w:rPr>
          <w:i/>
        </w:rPr>
      </w:pPr>
      <w:r w:rsidRPr="00352E35">
        <w:rPr>
          <w:i/>
        </w:rPr>
        <w:t>Обобщен финансов напредък и изпълнение</w:t>
      </w:r>
    </w:p>
    <w:p w14:paraId="4FCF68C0" w14:textId="77777777" w:rsidR="00B46589" w:rsidRPr="00B46589" w:rsidRDefault="00B46589" w:rsidP="00B46589">
      <w:pPr>
        <w:spacing w:line="360" w:lineRule="auto"/>
        <w:ind w:left="426"/>
        <w:jc w:val="both"/>
        <w:rPr>
          <w:i/>
        </w:rPr>
      </w:pPr>
    </w:p>
    <w:p w14:paraId="37D0D0B0" w14:textId="77777777" w:rsidR="002215CA" w:rsidRPr="00352E35" w:rsidRDefault="002215CA" w:rsidP="00A7127B">
      <w:pPr>
        <w:spacing w:line="360" w:lineRule="auto"/>
        <w:jc w:val="both"/>
        <w:rPr>
          <w:b/>
        </w:rPr>
      </w:pPr>
      <w:r w:rsidRPr="00352E35">
        <w:rPr>
          <w:b/>
        </w:rPr>
        <w:t>С уважение,</w:t>
      </w:r>
    </w:p>
    <w:p w14:paraId="0F302CAD" w14:textId="26B9C6A3" w:rsidR="001B06CB" w:rsidRPr="001765B6" w:rsidRDefault="002F1E82" w:rsidP="002F1E82">
      <w:pPr>
        <w:rPr>
          <w:lang w:val="ru-RU"/>
        </w:rPr>
      </w:pPr>
      <w:r>
        <w:rPr>
          <w:b/>
        </w:rPr>
        <w:pict w14:anchorId="0601D2C1"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CF76AF46-6E7E-4E67-B13B-81D4920FA5CA}" provid="{00000000-0000-0000-0000-000000000000}" issignatureline="t"/>
          </v:shape>
        </w:pict>
      </w:r>
      <w:bookmarkStart w:id="0" w:name="_GoBack"/>
      <w:bookmarkEnd w:id="0"/>
      <w:r w:rsidR="001765B6">
        <w:rPr>
          <w:lang w:val="ru-RU"/>
        </w:rPr>
        <w:tab/>
      </w:r>
    </w:p>
    <w:sectPr w:rsidR="001B06CB" w:rsidRPr="001765B6" w:rsidSect="000059CE">
      <w:headerReference w:type="first" r:id="rId10"/>
      <w:footerReference w:type="first" r:id="rId11"/>
      <w:pgSz w:w="11906" w:h="16838" w:code="9"/>
      <w:pgMar w:top="1134" w:right="1133" w:bottom="567" w:left="1134" w:header="709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C401E" w14:textId="77777777" w:rsidR="0056662A" w:rsidRDefault="0056662A">
      <w:r>
        <w:separator/>
      </w:r>
    </w:p>
  </w:endnote>
  <w:endnote w:type="continuationSeparator" w:id="0">
    <w:p w14:paraId="0A855B3F" w14:textId="77777777" w:rsidR="0056662A" w:rsidRDefault="0056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F010" w14:textId="77777777" w:rsidR="007751EF" w:rsidRPr="00E95A9C" w:rsidRDefault="007751EF" w:rsidP="002214CC">
    <w:pPr>
      <w:pStyle w:val="Footer"/>
      <w:jc w:val="center"/>
      <w:rPr>
        <w:sz w:val="20"/>
      </w:rPr>
    </w:pPr>
    <w:r w:rsidRPr="00E95A9C">
      <w:rPr>
        <w:sz w:val="20"/>
      </w:rPr>
      <w:t>София 1000 ул. „Дякон Игнатий” № 9</w:t>
    </w:r>
  </w:p>
  <w:p w14:paraId="46089989" w14:textId="77777777" w:rsidR="007751EF" w:rsidRPr="00E95A9C" w:rsidRDefault="00B878AD" w:rsidP="002214CC">
    <w:pPr>
      <w:pStyle w:val="Footer"/>
      <w:jc w:val="center"/>
      <w:rPr>
        <w:sz w:val="20"/>
      </w:rPr>
    </w:pPr>
    <w:r>
      <w:rPr>
        <w:color w:val="333333"/>
        <w:sz w:val="20"/>
        <w:szCs w:val="17"/>
        <w:shd w:val="clear" w:color="auto" w:fill="FFFFFF"/>
      </w:rPr>
      <w:t xml:space="preserve"> Тел. 02/940  </w:t>
    </w:r>
    <w:r w:rsidR="007751EF" w:rsidRPr="00E95A9C">
      <w:rPr>
        <w:color w:val="333333"/>
        <w:sz w:val="20"/>
        <w:szCs w:val="17"/>
        <w:shd w:val="clear" w:color="auto" w:fill="FFFFFF"/>
      </w:rPr>
      <w:t xml:space="preserve"> 9771</w:t>
    </w:r>
    <w:r w:rsidR="00E95A9C">
      <w:rPr>
        <w:color w:val="333333"/>
        <w:sz w:val="20"/>
        <w:szCs w:val="17"/>
        <w:shd w:val="clear" w:color="auto" w:fill="FFFFFF"/>
      </w:rPr>
      <w:t xml:space="preserve"> ,</w:t>
    </w:r>
    <w:r>
      <w:rPr>
        <w:color w:val="333333"/>
        <w:sz w:val="20"/>
        <w:szCs w:val="17"/>
        <w:shd w:val="clear" w:color="auto" w:fill="FFFFFF"/>
      </w:rPr>
      <w:t xml:space="preserve">   Факс: 02/988 </w:t>
    </w:r>
    <w:r w:rsidR="007751EF" w:rsidRPr="00E95A9C">
      <w:rPr>
        <w:color w:val="333333"/>
        <w:sz w:val="20"/>
        <w:szCs w:val="17"/>
        <w:shd w:val="clear" w:color="auto" w:fill="FFFFFF"/>
      </w:rPr>
      <w:t>5094</w:t>
    </w:r>
  </w:p>
  <w:p w14:paraId="52F70332" w14:textId="77777777" w:rsidR="007751EF" w:rsidRPr="001765B6" w:rsidRDefault="002F1E82" w:rsidP="001765B6">
    <w:pPr>
      <w:pStyle w:val="Footer"/>
      <w:jc w:val="center"/>
      <w:rPr>
        <w:color w:val="0000FF"/>
        <w:sz w:val="20"/>
        <w:u w:val="single"/>
        <w:lang w:val="en-US"/>
      </w:rPr>
    </w:pPr>
    <w:hyperlink r:id="rId1" w:history="1">
      <w:r w:rsidR="001765B6" w:rsidRPr="00F42332">
        <w:rPr>
          <w:rStyle w:val="Hyperlink"/>
          <w:sz w:val="20"/>
          <w:lang w:val="en-US"/>
        </w:rPr>
        <w:t>www.mtc.government.bg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DB6EB" w14:textId="77777777" w:rsidR="0056662A" w:rsidRDefault="0056662A">
      <w:r>
        <w:separator/>
      </w:r>
    </w:p>
  </w:footnote>
  <w:footnote w:type="continuationSeparator" w:id="0">
    <w:p w14:paraId="1F027583" w14:textId="77777777" w:rsidR="0056662A" w:rsidRDefault="00566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8C7BB" w14:textId="77777777" w:rsidR="007751EF" w:rsidRPr="002214CC" w:rsidRDefault="0092003A" w:rsidP="00810DFD">
    <w:pPr>
      <w:pStyle w:val="Header"/>
      <w:ind w:firstLine="1276"/>
      <w:rPr>
        <w:b/>
        <w:lang w:val="be-BY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528EB7" wp14:editId="5439BE0C">
              <wp:simplePos x="0" y="0"/>
              <wp:positionH relativeFrom="column">
                <wp:posOffset>653415</wp:posOffset>
              </wp:positionH>
              <wp:positionV relativeFrom="paragraph">
                <wp:posOffset>60325</wp:posOffset>
              </wp:positionV>
              <wp:extent cx="0" cy="676275"/>
              <wp:effectExtent l="15240" t="12700" r="13335" b="635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67627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F6363" id="Line 7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45pt,4.75pt" to="51.45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463CBBB5" wp14:editId="22F9F76E">
          <wp:simplePos x="0" y="0"/>
          <wp:positionH relativeFrom="column">
            <wp:posOffset>-57150</wp:posOffset>
          </wp:positionH>
          <wp:positionV relativeFrom="paragraph">
            <wp:posOffset>-9525</wp:posOffset>
          </wp:positionV>
          <wp:extent cx="647700" cy="80962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51EF" w:rsidRPr="002214CC">
      <w:rPr>
        <w:b/>
        <w:lang w:val="be-BY"/>
      </w:rPr>
      <w:t>РЕПУБЛИКА БЪЛГАРИЯ</w:t>
    </w:r>
  </w:p>
  <w:p w14:paraId="4A7321C8" w14:textId="77777777" w:rsidR="00E95A9C" w:rsidRDefault="007751EF" w:rsidP="00E95A9C">
    <w:pPr>
      <w:pStyle w:val="Header"/>
      <w:ind w:left="1276"/>
      <w:rPr>
        <w:b/>
      </w:rPr>
    </w:pPr>
    <w:r w:rsidRPr="002214CC">
      <w:rPr>
        <w:b/>
        <w:lang w:val="be-BY"/>
      </w:rPr>
      <w:t>М</w:t>
    </w:r>
    <w:r w:rsidRPr="002214CC">
      <w:rPr>
        <w:b/>
      </w:rPr>
      <w:t>инистерство на транспорта и съобщенията</w:t>
    </w:r>
  </w:p>
  <w:p w14:paraId="3DE3CF1F" w14:textId="77777777" w:rsidR="006165FB" w:rsidRDefault="006165FB" w:rsidP="00E95A9C">
    <w:pPr>
      <w:pStyle w:val="Header"/>
      <w:ind w:left="1276"/>
      <w:rPr>
        <w:b/>
      </w:rPr>
    </w:pPr>
  </w:p>
  <w:p w14:paraId="678DAD74" w14:textId="77777777" w:rsidR="007751EF" w:rsidRPr="001D1C27" w:rsidRDefault="001D1C27" w:rsidP="001D1C27">
    <w:pPr>
      <w:ind w:firstLine="1276"/>
      <w:rPr>
        <w:b/>
      </w:rPr>
    </w:pPr>
    <w:r w:rsidRPr="001D1C27">
      <w:rPr>
        <w:b/>
      </w:rPr>
      <w:t>Дирекция „</w:t>
    </w:r>
    <w:r w:rsidR="00E60F1A">
      <w:rPr>
        <w:b/>
      </w:rPr>
      <w:t>Координация на програми и проекти</w:t>
    </w:r>
    <w:r w:rsidRPr="001D1C27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4F5D"/>
    <w:multiLevelType w:val="hybridMultilevel"/>
    <w:tmpl w:val="1F6854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04"/>
    <w:rsid w:val="00004467"/>
    <w:rsid w:val="000059CE"/>
    <w:rsid w:val="00005E30"/>
    <w:rsid w:val="000077CA"/>
    <w:rsid w:val="00011EAB"/>
    <w:rsid w:val="00015772"/>
    <w:rsid w:val="00082808"/>
    <w:rsid w:val="0008422A"/>
    <w:rsid w:val="0008513C"/>
    <w:rsid w:val="00087B94"/>
    <w:rsid w:val="000A0CD4"/>
    <w:rsid w:val="000A5996"/>
    <w:rsid w:val="000C1BBA"/>
    <w:rsid w:val="000C4CBC"/>
    <w:rsid w:val="000D7C98"/>
    <w:rsid w:val="000E2741"/>
    <w:rsid w:val="000F13CE"/>
    <w:rsid w:val="00113A83"/>
    <w:rsid w:val="00124D1A"/>
    <w:rsid w:val="00141F02"/>
    <w:rsid w:val="0015515F"/>
    <w:rsid w:val="001607EE"/>
    <w:rsid w:val="00165EC9"/>
    <w:rsid w:val="00174A65"/>
    <w:rsid w:val="001765B6"/>
    <w:rsid w:val="00190135"/>
    <w:rsid w:val="001A5B9C"/>
    <w:rsid w:val="001B06CB"/>
    <w:rsid w:val="001D1C27"/>
    <w:rsid w:val="00207A7A"/>
    <w:rsid w:val="002214CC"/>
    <w:rsid w:val="002215CA"/>
    <w:rsid w:val="00240A39"/>
    <w:rsid w:val="00253B5F"/>
    <w:rsid w:val="002638B1"/>
    <w:rsid w:val="00264A93"/>
    <w:rsid w:val="00285549"/>
    <w:rsid w:val="002B24F7"/>
    <w:rsid w:val="002E1186"/>
    <w:rsid w:val="002E2B51"/>
    <w:rsid w:val="002F1E82"/>
    <w:rsid w:val="00303070"/>
    <w:rsid w:val="0031221A"/>
    <w:rsid w:val="003225C2"/>
    <w:rsid w:val="00326174"/>
    <w:rsid w:val="00334263"/>
    <w:rsid w:val="00352E35"/>
    <w:rsid w:val="00356C12"/>
    <w:rsid w:val="00365DA3"/>
    <w:rsid w:val="00383134"/>
    <w:rsid w:val="0039583D"/>
    <w:rsid w:val="003A3C5B"/>
    <w:rsid w:val="003E1CB8"/>
    <w:rsid w:val="003F76B6"/>
    <w:rsid w:val="004078B4"/>
    <w:rsid w:val="004213D5"/>
    <w:rsid w:val="004322F4"/>
    <w:rsid w:val="004622A8"/>
    <w:rsid w:val="00482780"/>
    <w:rsid w:val="00482F39"/>
    <w:rsid w:val="004956B7"/>
    <w:rsid w:val="004C46C8"/>
    <w:rsid w:val="00511DE4"/>
    <w:rsid w:val="005169AC"/>
    <w:rsid w:val="0053192C"/>
    <w:rsid w:val="0055279D"/>
    <w:rsid w:val="005560EC"/>
    <w:rsid w:val="0056662A"/>
    <w:rsid w:val="00572029"/>
    <w:rsid w:val="00580489"/>
    <w:rsid w:val="00593BB9"/>
    <w:rsid w:val="005A10A3"/>
    <w:rsid w:val="005C20D8"/>
    <w:rsid w:val="006165FB"/>
    <w:rsid w:val="00635F3B"/>
    <w:rsid w:val="0064073B"/>
    <w:rsid w:val="006A052A"/>
    <w:rsid w:val="006A5ABE"/>
    <w:rsid w:val="006B7F91"/>
    <w:rsid w:val="006D4B08"/>
    <w:rsid w:val="006E4577"/>
    <w:rsid w:val="006E48B6"/>
    <w:rsid w:val="006F0B70"/>
    <w:rsid w:val="007061CF"/>
    <w:rsid w:val="0073704E"/>
    <w:rsid w:val="007448DF"/>
    <w:rsid w:val="00750B51"/>
    <w:rsid w:val="007751EF"/>
    <w:rsid w:val="007B505A"/>
    <w:rsid w:val="007B66C4"/>
    <w:rsid w:val="007D582A"/>
    <w:rsid w:val="00800E82"/>
    <w:rsid w:val="00802090"/>
    <w:rsid w:val="00810DFD"/>
    <w:rsid w:val="00823797"/>
    <w:rsid w:val="00823EE4"/>
    <w:rsid w:val="00884E04"/>
    <w:rsid w:val="008A42C6"/>
    <w:rsid w:val="008B0255"/>
    <w:rsid w:val="008D2A19"/>
    <w:rsid w:val="008F12B8"/>
    <w:rsid w:val="008F521C"/>
    <w:rsid w:val="009068E4"/>
    <w:rsid w:val="0092003A"/>
    <w:rsid w:val="009407AD"/>
    <w:rsid w:val="00956A6D"/>
    <w:rsid w:val="00982738"/>
    <w:rsid w:val="0098726A"/>
    <w:rsid w:val="009B2DB8"/>
    <w:rsid w:val="009C0F8E"/>
    <w:rsid w:val="009D105E"/>
    <w:rsid w:val="009E18FF"/>
    <w:rsid w:val="00A0486A"/>
    <w:rsid w:val="00A13E81"/>
    <w:rsid w:val="00A1592E"/>
    <w:rsid w:val="00A212CC"/>
    <w:rsid w:val="00A30481"/>
    <w:rsid w:val="00A30D86"/>
    <w:rsid w:val="00A3161C"/>
    <w:rsid w:val="00A321EC"/>
    <w:rsid w:val="00A36F6D"/>
    <w:rsid w:val="00A56504"/>
    <w:rsid w:val="00A7127B"/>
    <w:rsid w:val="00A80DB6"/>
    <w:rsid w:val="00A87727"/>
    <w:rsid w:val="00A97D06"/>
    <w:rsid w:val="00AB673B"/>
    <w:rsid w:val="00AF588D"/>
    <w:rsid w:val="00B217A7"/>
    <w:rsid w:val="00B22713"/>
    <w:rsid w:val="00B409DF"/>
    <w:rsid w:val="00B46589"/>
    <w:rsid w:val="00B66C26"/>
    <w:rsid w:val="00B754F7"/>
    <w:rsid w:val="00B878AD"/>
    <w:rsid w:val="00BA1692"/>
    <w:rsid w:val="00BA78AD"/>
    <w:rsid w:val="00BA7B65"/>
    <w:rsid w:val="00BF0B00"/>
    <w:rsid w:val="00BF0DE0"/>
    <w:rsid w:val="00BF39BB"/>
    <w:rsid w:val="00C20171"/>
    <w:rsid w:val="00C32F0B"/>
    <w:rsid w:val="00C425D6"/>
    <w:rsid w:val="00C60030"/>
    <w:rsid w:val="00C618FA"/>
    <w:rsid w:val="00C677A3"/>
    <w:rsid w:val="00C726D0"/>
    <w:rsid w:val="00C77641"/>
    <w:rsid w:val="00CB2A42"/>
    <w:rsid w:val="00D203F3"/>
    <w:rsid w:val="00D34E68"/>
    <w:rsid w:val="00D576F4"/>
    <w:rsid w:val="00D74301"/>
    <w:rsid w:val="00D76A3D"/>
    <w:rsid w:val="00D836BF"/>
    <w:rsid w:val="00DC5914"/>
    <w:rsid w:val="00DD1169"/>
    <w:rsid w:val="00DD3DFE"/>
    <w:rsid w:val="00DF1F47"/>
    <w:rsid w:val="00DF2D65"/>
    <w:rsid w:val="00DF2FD9"/>
    <w:rsid w:val="00E21572"/>
    <w:rsid w:val="00E42210"/>
    <w:rsid w:val="00E47B4D"/>
    <w:rsid w:val="00E606F0"/>
    <w:rsid w:val="00E60F1A"/>
    <w:rsid w:val="00E82039"/>
    <w:rsid w:val="00E95A9C"/>
    <w:rsid w:val="00E96369"/>
    <w:rsid w:val="00EB3149"/>
    <w:rsid w:val="00EC49EF"/>
    <w:rsid w:val="00EF3208"/>
    <w:rsid w:val="00F01ACD"/>
    <w:rsid w:val="00F23837"/>
    <w:rsid w:val="00F24214"/>
    <w:rsid w:val="00F503DC"/>
    <w:rsid w:val="00F530AC"/>
    <w:rsid w:val="00F54021"/>
    <w:rsid w:val="00F60F76"/>
    <w:rsid w:val="00F614F3"/>
    <w:rsid w:val="00F67DBE"/>
    <w:rsid w:val="00F72EEB"/>
    <w:rsid w:val="00FA2D49"/>
    <w:rsid w:val="00FC01EE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8A24A92"/>
  <w15:chartTrackingRefBased/>
  <w15:docId w15:val="{CBB4CA50-FE94-40F7-8454-FB09DFCF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E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65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1Char">
    <w:name w:val="Heading 1 Char"/>
    <w:link w:val="Heading1"/>
    <w:rsid w:val="006165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rsid w:val="006D4B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D4B0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D4B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B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B08"/>
  </w:style>
  <w:style w:type="paragraph" w:styleId="CommentSubject">
    <w:name w:val="annotation subject"/>
    <w:basedOn w:val="CommentText"/>
    <w:next w:val="CommentText"/>
    <w:link w:val="CommentSubjectChar"/>
    <w:rsid w:val="006D4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4B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4D363-8FC4-4FEA-A1EE-D62228FED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1068</Words>
  <Characters>6091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7145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Mariela Stoyanova</cp:lastModifiedBy>
  <cp:revision>8</cp:revision>
  <cp:lastPrinted>2012-02-02T15:01:00Z</cp:lastPrinted>
  <dcterms:created xsi:type="dcterms:W3CDTF">2024-09-16T14:00:00Z</dcterms:created>
  <dcterms:modified xsi:type="dcterms:W3CDTF">2024-09-17T10:39:00Z</dcterms:modified>
</cp:coreProperties>
</file>